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DE6A74" w:rsidRDefault="0093131F" w:rsidP="00D70383">
      <w:pPr>
        <w:spacing w:after="0"/>
        <w:rPr>
          <w:rFonts w:ascii="Times New Roman" w:hAnsi="Times New Roman" w:cs="Times New Roman"/>
          <w:sz w:val="28"/>
        </w:rPr>
      </w:pPr>
      <w:bookmarkStart w:id="0" w:name="_GoBack"/>
      <w:bookmarkEnd w:id="0"/>
      <w:r w:rsidRPr="00DE6A74">
        <w:rPr>
          <w:rFonts w:ascii="Times New Roman" w:hAnsi="Times New Roman" w:cs="Times New Roman"/>
          <w:b/>
          <w:sz w:val="28"/>
        </w:rPr>
        <w:t>PI:</w:t>
      </w:r>
      <w:r w:rsidRPr="00DE6A74">
        <w:rPr>
          <w:rFonts w:ascii="Times New Roman" w:hAnsi="Times New Roman" w:cs="Times New Roman"/>
        </w:rPr>
        <w:t xml:space="preserve"> Jonathan Flombaum</w:t>
      </w:r>
    </w:p>
    <w:p w14:paraId="46B95515" w14:textId="298E1D72" w:rsidR="000331A6" w:rsidRPr="00DE6A74" w:rsidRDefault="007A3110" w:rsidP="00DE6A74">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F6086C">
        <w:rPr>
          <w:rFonts w:ascii="Times New Roman" w:hAnsi="Times New Roman" w:cs="Times New Roman"/>
          <w:b/>
          <w:sz w:val="28"/>
        </w:rPr>
        <w:t>:</w:t>
      </w:r>
      <w:r w:rsidR="000331A6" w:rsidRPr="004F06C2">
        <w:rPr>
          <w:rFonts w:ascii="Times New Roman" w:hAnsi="Times New Roman" w:cs="Times New Roman"/>
        </w:rPr>
        <w:t xml:space="preserve"> </w:t>
      </w:r>
      <w:r w:rsidR="00B55697" w:rsidRPr="00DE6A74">
        <w:rPr>
          <w:rFonts w:ascii="Times New Roman" w:hAnsi="Times New Roman" w:cs="Times New Roman"/>
        </w:rPr>
        <w:t>Mental Rotation</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commentRangeStart w:id="1"/>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commentRangeEnd w:id="1"/>
      <w:r w:rsidR="003C5274">
        <w:rPr>
          <w:rStyle w:val="CommentReference"/>
        </w:rPr>
        <w:commentReference w:id="1"/>
      </w:r>
    </w:p>
    <w:p w14:paraId="1AA83E03" w14:textId="1B104885" w:rsidR="007A3110" w:rsidRDefault="00B55697" w:rsidP="00D70383">
      <w:pPr>
        <w:spacing w:after="0"/>
        <w:rPr>
          <w:rFonts w:ascii="Times New Roman" w:hAnsi="Times New Roman" w:cs="Times New Roman"/>
        </w:rPr>
      </w:pPr>
      <w:r>
        <w:rPr>
          <w:rFonts w:ascii="Times New Roman" w:hAnsi="Times New Roman" w:cs="Times New Roman"/>
        </w:rPr>
        <w:t xml:space="preserve">Visual mental imagery refers to the ability to conjure images in </w:t>
      </w:r>
      <w:commentRangeStart w:id="2"/>
      <w:r>
        <w:rPr>
          <w:rFonts w:ascii="Times New Roman" w:hAnsi="Times New Roman" w:cs="Times New Roman"/>
        </w:rPr>
        <w:t>one’s mind’</w:t>
      </w:r>
      <w:r w:rsidR="00434B06">
        <w:rPr>
          <w:rFonts w:ascii="Times New Roman" w:hAnsi="Times New Roman" w:cs="Times New Roman"/>
        </w:rPr>
        <w:t>s eye</w:t>
      </w:r>
      <w:commentRangeEnd w:id="2"/>
      <w:r w:rsidR="001A213F">
        <w:rPr>
          <w:rStyle w:val="CommentReference"/>
        </w:rPr>
        <w:commentReference w:id="2"/>
      </w:r>
      <w:ins w:id="3" w:author="Jonathan Flombaum" w:date="2015-04-06T15:43:00Z">
        <w:r w:rsidR="00320C13">
          <w:rPr>
            <w:rFonts w:ascii="Times New Roman" w:hAnsi="Times New Roman" w:cs="Times New Roman"/>
          </w:rPr>
          <w:t xml:space="preserve">. This allows people </w:t>
        </w:r>
      </w:ins>
      <w:ins w:id="4" w:author="Jonathan Flombaum" w:date="2015-04-06T15:45:00Z">
        <w:r w:rsidR="00320C13">
          <w:rPr>
            <w:rFonts w:ascii="Times New Roman" w:hAnsi="Times New Roman" w:cs="Times New Roman"/>
          </w:rPr>
          <w:t xml:space="preserve">to </w:t>
        </w:r>
      </w:ins>
      <w:ins w:id="5" w:author="Jonathan Flombaum" w:date="2015-04-06T15:43:00Z">
        <w:r w:rsidR="00320C13">
          <w:rPr>
            <w:rFonts w:ascii="Times New Roman" w:hAnsi="Times New Roman" w:cs="Times New Roman"/>
          </w:rPr>
          <w:t xml:space="preserve">process visual </w:t>
        </w:r>
      </w:ins>
      <w:ins w:id="6" w:author="Jonathan Flombaum" w:date="2015-04-06T15:45:00Z">
        <w:r w:rsidR="00320C13">
          <w:rPr>
            <w:rFonts w:ascii="Times New Roman" w:hAnsi="Times New Roman" w:cs="Times New Roman"/>
          </w:rPr>
          <w:t>material</w:t>
        </w:r>
      </w:ins>
      <w:ins w:id="7" w:author="Jonathan Flombaum" w:date="2015-04-06T15:43:00Z">
        <w:r w:rsidR="00320C13">
          <w:rPr>
            <w:rFonts w:ascii="Times New Roman" w:hAnsi="Times New Roman" w:cs="Times New Roman"/>
          </w:rPr>
          <w:t xml:space="preserve"> </w:t>
        </w:r>
      </w:ins>
      <w:ins w:id="8" w:author="Jonathan Flombaum" w:date="2015-04-06T15:52:00Z">
        <w:r w:rsidR="00B162C9">
          <w:rPr>
            <w:rFonts w:ascii="Times New Roman" w:hAnsi="Times New Roman" w:cs="Times New Roman"/>
          </w:rPr>
          <w:t>above and beyond the constraints of a current point-of-view</w:t>
        </w:r>
      </w:ins>
      <w:ins w:id="9" w:author="Jacob Roundy" w:date="2015-04-08T16:34:00Z">
        <w:r w:rsidR="007F73B5">
          <w:rPr>
            <w:rFonts w:ascii="Times New Roman" w:hAnsi="Times New Roman" w:cs="Times New Roman"/>
          </w:rPr>
          <w:t>;</w:t>
        </w:r>
      </w:ins>
      <w:ins w:id="10" w:author="Jonathan Flombaum" w:date="2015-04-06T15:52:00Z">
        <w:del w:id="11" w:author="Jacob Roundy" w:date="2015-04-08T16:34:00Z">
          <w:r w:rsidR="00B162C9" w:rsidDel="007F73B5">
            <w:rPr>
              <w:rFonts w:ascii="Times New Roman" w:hAnsi="Times New Roman" w:cs="Times New Roman"/>
            </w:rPr>
            <w:delText>,</w:delText>
          </w:r>
        </w:del>
        <w:r w:rsidR="00B162C9">
          <w:rPr>
            <w:rFonts w:ascii="Times New Roman" w:hAnsi="Times New Roman" w:cs="Times New Roman"/>
          </w:rPr>
          <w:t xml:space="preserve"> for example, </w:t>
        </w:r>
      </w:ins>
      <w:ins w:id="12" w:author="Jacob Roundy" w:date="2015-04-08T16:34:00Z">
        <w:r w:rsidR="007F73B5">
          <w:rPr>
            <w:rFonts w:ascii="Times New Roman" w:hAnsi="Times New Roman" w:cs="Times New Roman"/>
          </w:rPr>
          <w:t>a person could</w:t>
        </w:r>
      </w:ins>
      <w:ins w:id="13" w:author="Jonathan Flombaum" w:date="2015-04-06T15:45:00Z">
        <w:del w:id="14" w:author="Jacob Roundy" w:date="2015-04-08T16:34:00Z">
          <w:r w:rsidR="00320C13" w:rsidDel="007F73B5">
            <w:rPr>
              <w:rFonts w:ascii="Times New Roman" w:hAnsi="Times New Roman" w:cs="Times New Roman"/>
            </w:rPr>
            <w:delText>to</w:delText>
          </w:r>
        </w:del>
        <w:r w:rsidR="00320C13">
          <w:rPr>
            <w:rFonts w:ascii="Times New Roman" w:hAnsi="Times New Roman" w:cs="Times New Roman"/>
          </w:rPr>
          <w:t xml:space="preserve"> imagine</w:t>
        </w:r>
      </w:ins>
      <w:ins w:id="15" w:author="Jacob Roundy" w:date="2015-04-08T16:34:00Z">
        <w:r w:rsidR="007F73B5">
          <w:rPr>
            <w:rFonts w:ascii="Times New Roman" w:hAnsi="Times New Roman" w:cs="Times New Roman"/>
          </w:rPr>
          <w:t>, using their mind’s eye,</w:t>
        </w:r>
      </w:ins>
      <w:ins w:id="16" w:author="Jonathan Flombaum" w:date="2015-04-06T15:45:00Z">
        <w:r w:rsidR="00320C13">
          <w:rPr>
            <w:rFonts w:ascii="Times New Roman" w:hAnsi="Times New Roman" w:cs="Times New Roman"/>
          </w:rPr>
          <w:t xml:space="preserve"> how something</w:t>
        </w:r>
      </w:ins>
      <w:ins w:id="17" w:author="Jonathan Flombaum" w:date="2015-04-06T15:46:00Z">
        <w:r w:rsidR="00320C13">
          <w:rPr>
            <w:rFonts w:ascii="Times New Roman" w:hAnsi="Times New Roman" w:cs="Times New Roman"/>
          </w:rPr>
          <w:t xml:space="preserve"> might look </w:t>
        </w:r>
      </w:ins>
      <w:ins w:id="18" w:author="Jonathan Flombaum" w:date="2015-04-06T15:52:00Z">
        <w:r w:rsidR="00B162C9">
          <w:rPr>
            <w:rFonts w:ascii="Times New Roman" w:hAnsi="Times New Roman" w:cs="Times New Roman"/>
          </w:rPr>
          <w:t xml:space="preserve">in a different color, or </w:t>
        </w:r>
      </w:ins>
      <w:ins w:id="19" w:author="Jacob Roundy" w:date="2015-04-08T16:34:00Z">
        <w:r w:rsidR="007F73B5">
          <w:rPr>
            <w:rFonts w:ascii="Times New Roman" w:hAnsi="Times New Roman" w:cs="Times New Roman"/>
          </w:rPr>
          <w:t xml:space="preserve">what it’d look like </w:t>
        </w:r>
      </w:ins>
      <w:ins w:id="20" w:author="Jonathan Flombaum" w:date="2015-04-06T15:52:00Z">
        <w:del w:id="21" w:author="Jacob Roundy" w:date="2015-04-08T16:35:00Z">
          <w:r w:rsidR="00B162C9" w:rsidDel="007F73B5">
            <w:rPr>
              <w:rFonts w:ascii="Times New Roman" w:hAnsi="Times New Roman" w:cs="Times New Roman"/>
            </w:rPr>
            <w:delText>made</w:delText>
          </w:r>
        </w:del>
      </w:ins>
      <w:ins w:id="22" w:author="Jacob Roundy" w:date="2015-04-08T16:34:00Z">
        <w:r w:rsidR="007F73B5">
          <w:rPr>
            <w:rFonts w:ascii="Times New Roman" w:hAnsi="Times New Roman" w:cs="Times New Roman"/>
          </w:rPr>
          <w:t>if it were made</w:t>
        </w:r>
      </w:ins>
      <w:ins w:id="23" w:author="Jonathan Flombaum" w:date="2015-04-06T15:52:00Z">
        <w:r w:rsidR="00B162C9">
          <w:rPr>
            <w:rFonts w:ascii="Times New Roman" w:hAnsi="Times New Roman" w:cs="Times New Roman"/>
          </w:rPr>
          <w:t xml:space="preserve"> from a different material</w:t>
        </w:r>
        <w:del w:id="24" w:author="Jacob Roundy" w:date="2015-04-08T16:34:00Z">
          <w:r w:rsidR="00B162C9" w:rsidDel="007F73B5">
            <w:rPr>
              <w:rFonts w:ascii="Times New Roman" w:hAnsi="Times New Roman" w:cs="Times New Roman"/>
            </w:rPr>
            <w:delText>,</w:delText>
          </w:r>
        </w:del>
        <w:r w:rsidR="00B162C9">
          <w:rPr>
            <w:rFonts w:ascii="Times New Roman" w:hAnsi="Times New Roman" w:cs="Times New Roman"/>
          </w:rPr>
          <w:t xml:space="preserve"> or rotated</w:t>
        </w:r>
        <w:r w:rsidR="00E16C8F">
          <w:rPr>
            <w:rFonts w:ascii="Times New Roman" w:hAnsi="Times New Roman" w:cs="Times New Roman"/>
          </w:rPr>
          <w:t xml:space="preserve"> and seen </w:t>
        </w:r>
      </w:ins>
      <w:ins w:id="25" w:author="Jonathan Flombaum" w:date="2015-04-06T15:46:00Z">
        <w:r w:rsidR="00320C13">
          <w:rPr>
            <w:rFonts w:ascii="Times New Roman" w:hAnsi="Times New Roman" w:cs="Times New Roman"/>
          </w:rPr>
          <w:t>from a different perspective</w:t>
        </w:r>
      </w:ins>
      <w:ins w:id="26" w:author="Jonathan Flombaum" w:date="2015-04-06T15:49:00Z">
        <w:r w:rsidR="00320C13">
          <w:rPr>
            <w:rFonts w:ascii="Times New Roman" w:hAnsi="Times New Roman" w:cs="Times New Roman"/>
          </w:rPr>
          <w:t>.</w:t>
        </w:r>
        <w:r w:rsidR="00B162C9">
          <w:rPr>
            <w:rFonts w:ascii="Times New Roman" w:hAnsi="Times New Roman" w:cs="Times New Roman"/>
          </w:rPr>
          <w:t xml:space="preserve"> </w:t>
        </w:r>
      </w:ins>
      <w:del w:id="27" w:author="Jonathan Flombaum" w:date="2015-04-06T15:49:00Z">
        <w:r w:rsidR="00434B06" w:rsidDel="00320C13">
          <w:rPr>
            <w:rFonts w:ascii="Times New Roman" w:hAnsi="Times New Roman" w:cs="Times New Roman"/>
          </w:rPr>
          <w:delText>.</w:delText>
        </w:r>
      </w:del>
      <w:del w:id="28" w:author="Jonathan Flombaum" w:date="2015-04-06T15:50:00Z">
        <w:r w:rsidR="00434B06" w:rsidDel="00B162C9">
          <w:rPr>
            <w:rFonts w:ascii="Times New Roman" w:hAnsi="Times New Roman" w:cs="Times New Roman"/>
          </w:rPr>
          <w:delText xml:space="preserve"> It is an</w:delText>
        </w:r>
      </w:del>
      <w:ins w:id="29" w:author="Jonathan Flombaum" w:date="2015-04-06T15:50:00Z">
        <w:r w:rsidR="00B162C9">
          <w:rPr>
            <w:rFonts w:ascii="Times New Roman" w:hAnsi="Times New Roman" w:cs="Times New Roman"/>
          </w:rPr>
          <w:t>Mental imagery</w:t>
        </w:r>
      </w:ins>
      <w:r w:rsidR="00434B06">
        <w:rPr>
          <w:rFonts w:ascii="Times New Roman" w:hAnsi="Times New Roman" w:cs="Times New Roman"/>
        </w:rPr>
        <w:t xml:space="preserve"> </w:t>
      </w:r>
      <w:del w:id="30" w:author="Jonathan Flombaum" w:date="2015-04-06T15:50:00Z">
        <w:r w:rsidR="00434B06" w:rsidDel="00B162C9">
          <w:rPr>
            <w:rFonts w:ascii="Times New Roman" w:hAnsi="Times New Roman" w:cs="Times New Roman"/>
          </w:rPr>
          <w:delText xml:space="preserve">ability that </w:delText>
        </w:r>
      </w:del>
      <w:r w:rsidR="00434B06">
        <w:rPr>
          <w:rFonts w:ascii="Times New Roman" w:hAnsi="Times New Roman" w:cs="Times New Roman"/>
        </w:rPr>
        <w:t>seems to support important human behaviors in many contexts. For example, people report visualizing routes and maps when plan</w:t>
      </w:r>
      <w:r w:rsidR="004906A7">
        <w:rPr>
          <w:rFonts w:ascii="Times New Roman" w:hAnsi="Times New Roman" w:cs="Times New Roman"/>
        </w:rPr>
        <w:t>ning</w:t>
      </w:r>
      <w:r w:rsidR="00434B06">
        <w:rPr>
          <w:rFonts w:ascii="Times New Roman" w:hAnsi="Times New Roman" w:cs="Times New Roman"/>
        </w:rPr>
        <w:t xml:space="preserve"> </w:t>
      </w:r>
      <w:r w:rsidR="002F7E55">
        <w:rPr>
          <w:rFonts w:ascii="Times New Roman" w:hAnsi="Times New Roman" w:cs="Times New Roman"/>
        </w:rPr>
        <w:t>a route or giv</w:t>
      </w:r>
      <w:r w:rsidR="004906A7">
        <w:rPr>
          <w:rFonts w:ascii="Times New Roman" w:hAnsi="Times New Roman" w:cs="Times New Roman"/>
        </w:rPr>
        <w:t>ing</w:t>
      </w:r>
      <w:r w:rsidR="002F7E55">
        <w:rPr>
          <w:rFonts w:ascii="Times New Roman" w:hAnsi="Times New Roman" w:cs="Times New Roman"/>
        </w:rPr>
        <w:t xml:space="preserve"> direction</w:t>
      </w:r>
      <w:r w:rsidR="004906A7">
        <w:rPr>
          <w:rFonts w:ascii="Times New Roman" w:hAnsi="Times New Roman" w:cs="Times New Roman"/>
        </w:rPr>
        <w:t>s</w:t>
      </w:r>
      <w:r w:rsidR="002F7E55">
        <w:rPr>
          <w:rFonts w:ascii="Times New Roman" w:hAnsi="Times New Roman" w:cs="Times New Roman"/>
        </w:rPr>
        <w:t>. They report</w:t>
      </w:r>
      <w:r w:rsidR="00434B06">
        <w:rPr>
          <w:rFonts w:ascii="Times New Roman" w:hAnsi="Times New Roman" w:cs="Times New Roman"/>
        </w:rPr>
        <w:t xml:space="preserve"> visualizing movements</w:t>
      </w:r>
      <w:r w:rsidR="004906A7">
        <w:rPr>
          <w:rFonts w:ascii="Times New Roman" w:hAnsi="Times New Roman" w:cs="Times New Roman"/>
        </w:rPr>
        <w:t>,</w:t>
      </w:r>
      <w:r w:rsidR="00434B06">
        <w:rPr>
          <w:rFonts w:ascii="Times New Roman" w:hAnsi="Times New Roman" w:cs="Times New Roman"/>
        </w:rPr>
        <w:t xml:space="preserve"> such as swinging a bat</w:t>
      </w:r>
      <w:r w:rsidR="004906A7">
        <w:rPr>
          <w:rFonts w:ascii="Times New Roman" w:hAnsi="Times New Roman" w:cs="Times New Roman"/>
        </w:rPr>
        <w:t>,</w:t>
      </w:r>
      <w:r w:rsidR="00434B06">
        <w:rPr>
          <w:rFonts w:ascii="Times New Roman" w:hAnsi="Times New Roman" w:cs="Times New Roman"/>
        </w:rPr>
        <w:t xml:space="preserve"> to prepare for </w:t>
      </w:r>
      <w:r w:rsidR="004906A7">
        <w:rPr>
          <w:rFonts w:ascii="Times New Roman" w:hAnsi="Times New Roman" w:cs="Times New Roman"/>
        </w:rPr>
        <w:t xml:space="preserve">an </w:t>
      </w:r>
      <w:r w:rsidR="00434B06">
        <w:rPr>
          <w:rFonts w:ascii="Times New Roman" w:hAnsi="Times New Roman" w:cs="Times New Roman"/>
        </w:rPr>
        <w:t>actual acti</w:t>
      </w:r>
      <w:r w:rsidR="009A1D16">
        <w:rPr>
          <w:rFonts w:ascii="Times New Roman" w:hAnsi="Times New Roman" w:cs="Times New Roman"/>
        </w:rPr>
        <w:t xml:space="preserve">on. </w:t>
      </w:r>
      <w:r w:rsidR="004906A7">
        <w:rPr>
          <w:rFonts w:ascii="Times New Roman" w:hAnsi="Times New Roman" w:cs="Times New Roman"/>
        </w:rPr>
        <w:t>T</w:t>
      </w:r>
      <w:r w:rsidR="009A1D16">
        <w:rPr>
          <w:rFonts w:ascii="Times New Roman" w:hAnsi="Times New Roman" w:cs="Times New Roman"/>
        </w:rPr>
        <w:t xml:space="preserve">hey </w:t>
      </w:r>
      <w:r w:rsidR="004906A7">
        <w:rPr>
          <w:rFonts w:ascii="Times New Roman" w:hAnsi="Times New Roman" w:cs="Times New Roman"/>
        </w:rPr>
        <w:t xml:space="preserve">also </w:t>
      </w:r>
      <w:r w:rsidR="009A1D16">
        <w:rPr>
          <w:rFonts w:ascii="Times New Roman" w:hAnsi="Times New Roman" w:cs="Times New Roman"/>
        </w:rPr>
        <w:t>report</w:t>
      </w:r>
      <w:r w:rsidR="00434B06">
        <w:rPr>
          <w:rFonts w:ascii="Times New Roman" w:hAnsi="Times New Roman" w:cs="Times New Roman"/>
        </w:rPr>
        <w:t xml:space="preserve"> </w:t>
      </w:r>
      <w:del w:id="31" w:author="Jonathan Flombaum" w:date="2015-04-06T15:51:00Z">
        <w:r w:rsidR="00434B06" w:rsidDel="00B162C9">
          <w:rPr>
            <w:rFonts w:ascii="Times New Roman" w:hAnsi="Times New Roman" w:cs="Times New Roman"/>
          </w:rPr>
          <w:delText xml:space="preserve">visualizing rotating </w:delText>
        </w:r>
      </w:del>
      <w:ins w:id="32" w:author="Jessica Stanis" w:date="2015-03-25T17:02:00Z">
        <w:del w:id="33" w:author="Jonathan Flombaum" w:date="2015-04-06T15:51:00Z">
          <w:r w:rsidR="001A213F" w:rsidDel="00B162C9">
            <w:rPr>
              <w:rFonts w:ascii="Times New Roman" w:hAnsi="Times New Roman" w:cs="Times New Roman"/>
            </w:rPr>
            <w:delText xml:space="preserve">the rotation </w:delText>
          </w:r>
        </w:del>
      </w:ins>
      <w:ins w:id="34" w:author="Jessica Stanis" w:date="2015-03-25T17:09:00Z">
        <w:del w:id="35" w:author="Jonathan Flombaum" w:date="2015-04-06T15:51:00Z">
          <w:r w:rsidR="001A213F" w:rsidDel="00B162C9">
            <w:rPr>
              <w:rFonts w:ascii="Times New Roman" w:hAnsi="Times New Roman" w:cs="Times New Roman"/>
            </w:rPr>
            <w:delText>of</w:delText>
          </w:r>
        </w:del>
      </w:ins>
      <w:ins w:id="36" w:author="Jonathan Flombaum" w:date="2015-04-06T15:51:00Z">
        <w:r w:rsidR="00B162C9">
          <w:rPr>
            <w:rFonts w:ascii="Times New Roman" w:hAnsi="Times New Roman" w:cs="Times New Roman"/>
          </w:rPr>
          <w:t>the mental rotation of</w:t>
        </w:r>
      </w:ins>
      <w:ins w:id="37" w:author="Jessica Stanis" w:date="2015-03-25T17:09:00Z">
        <w:r w:rsidR="001A213F">
          <w:rPr>
            <w:rFonts w:ascii="Times New Roman" w:hAnsi="Times New Roman" w:cs="Times New Roman"/>
          </w:rPr>
          <w:t xml:space="preserve"> </w:t>
        </w:r>
      </w:ins>
      <w:r w:rsidR="00434B06">
        <w:rPr>
          <w:rFonts w:ascii="Times New Roman" w:hAnsi="Times New Roman" w:cs="Times New Roman"/>
        </w:rPr>
        <w:t xml:space="preserve">objects in order to consider how </w:t>
      </w:r>
      <w:r w:rsidR="00966CDF">
        <w:rPr>
          <w:rFonts w:ascii="Times New Roman" w:hAnsi="Times New Roman" w:cs="Times New Roman"/>
        </w:rPr>
        <w:t>an object</w:t>
      </w:r>
      <w:r w:rsidR="00434B06">
        <w:rPr>
          <w:rFonts w:ascii="Times New Roman" w:hAnsi="Times New Roman" w:cs="Times New Roman"/>
        </w:rPr>
        <w:t xml:space="preserve"> might fit into </w:t>
      </w:r>
      <w:r w:rsidR="004906A7">
        <w:rPr>
          <w:rFonts w:ascii="Times New Roman" w:hAnsi="Times New Roman" w:cs="Times New Roman"/>
        </w:rPr>
        <w:t>a</w:t>
      </w:r>
      <w:r w:rsidR="00434B06">
        <w:rPr>
          <w:rFonts w:ascii="Times New Roman" w:hAnsi="Times New Roman" w:cs="Times New Roman"/>
        </w:rPr>
        <w:t xml:space="preserve"> receptacle or clear a barrier. </w:t>
      </w:r>
    </w:p>
    <w:p w14:paraId="2ADCDA7E" w14:textId="77777777" w:rsidR="00B60CA5" w:rsidRDefault="00B60CA5" w:rsidP="00D70383">
      <w:pPr>
        <w:spacing w:after="0"/>
        <w:rPr>
          <w:rFonts w:ascii="Times New Roman" w:hAnsi="Times New Roman" w:cs="Times New Roman"/>
        </w:rPr>
      </w:pPr>
    </w:p>
    <w:p w14:paraId="75B6D5DB" w14:textId="08F56215" w:rsidR="00B60CA5" w:rsidRPr="004F06C2" w:rsidRDefault="00B60CA5" w:rsidP="00D70383">
      <w:pPr>
        <w:spacing w:after="0"/>
        <w:rPr>
          <w:rFonts w:ascii="Times New Roman" w:hAnsi="Times New Roman" w:cs="Times New Roman"/>
        </w:rPr>
      </w:pPr>
      <w:r>
        <w:rPr>
          <w:rFonts w:ascii="Times New Roman" w:hAnsi="Times New Roman" w:cs="Times New Roman"/>
        </w:rPr>
        <w:t>This video demonstrate</w:t>
      </w:r>
      <w:r w:rsidR="004906A7">
        <w:rPr>
          <w:rFonts w:ascii="Times New Roman" w:hAnsi="Times New Roman" w:cs="Times New Roman"/>
        </w:rPr>
        <w:t>s</w:t>
      </w:r>
      <w:r>
        <w:rPr>
          <w:rFonts w:ascii="Times New Roman" w:hAnsi="Times New Roman" w:cs="Times New Roman"/>
        </w:rPr>
        <w:t xml:space="preserve"> how to use </w:t>
      </w:r>
      <w:r w:rsidR="005A0F7C">
        <w:rPr>
          <w:rFonts w:ascii="Times New Roman" w:hAnsi="Times New Roman" w:cs="Times New Roman"/>
        </w:rPr>
        <w:t>the</w:t>
      </w:r>
      <w:r>
        <w:rPr>
          <w:rFonts w:ascii="Times New Roman" w:hAnsi="Times New Roman" w:cs="Times New Roman"/>
        </w:rPr>
        <w:t xml:space="preserve"> mental rotation procedure in order to investigate visual mental imagery.</w:t>
      </w:r>
    </w:p>
    <w:p w14:paraId="7E7036E0" w14:textId="77777777" w:rsidR="00D70383" w:rsidRDefault="00D70383" w:rsidP="00D70383">
      <w:pPr>
        <w:spacing w:after="0"/>
        <w:rPr>
          <w:rFonts w:ascii="Times New Roman" w:hAnsi="Times New Roman" w:cs="Times New Roman"/>
          <w:b/>
          <w:sz w:val="28"/>
        </w:rPr>
      </w:pPr>
    </w:p>
    <w:p w14:paraId="0B84EFB7" w14:textId="7CF2A2B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F6086C">
        <w:rPr>
          <w:rFonts w:ascii="Times New Roman" w:hAnsi="Times New Roman" w:cs="Times New Roman"/>
          <w:b/>
          <w:sz w:val="28"/>
        </w:rPr>
        <w:t>:</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1A115721" w:rsidR="008376E1" w:rsidRPr="00DE6A74" w:rsidRDefault="00ED2850" w:rsidP="00D70383">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Stimulus design</w:t>
      </w:r>
      <w:r w:rsidR="004906A7">
        <w:rPr>
          <w:rFonts w:ascii="Times New Roman" w:hAnsi="Times New Roman"/>
          <w:lang w:val="en-GB"/>
        </w:rPr>
        <w:t>.</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6DA1C89B" w14:textId="4FC81264" w:rsidR="00A24CFD" w:rsidRDefault="007317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Present the</w:t>
      </w:r>
      <w:r w:rsidR="00816C08">
        <w:rPr>
          <w:rFonts w:ascii="Times New Roman" w:hAnsi="Times New Roman"/>
          <w:lang w:val="en-GB"/>
        </w:rPr>
        <w:t xml:space="preserve"> stimuli for this experiment </w:t>
      </w:r>
      <w:r>
        <w:rPr>
          <w:rFonts w:ascii="Times New Roman" w:hAnsi="Times New Roman"/>
          <w:lang w:val="en-GB"/>
        </w:rPr>
        <w:t xml:space="preserve">– </w:t>
      </w:r>
      <w:r w:rsidR="00816C08">
        <w:rPr>
          <w:rFonts w:ascii="Times New Roman" w:hAnsi="Times New Roman"/>
          <w:lang w:val="en-GB"/>
        </w:rPr>
        <w:t>letters and numbers, along with their mirror images</w:t>
      </w:r>
      <w:r>
        <w:rPr>
          <w:rFonts w:ascii="Times New Roman" w:hAnsi="Times New Roman"/>
          <w:lang w:val="en-GB"/>
        </w:rPr>
        <w:t xml:space="preserve"> (</w:t>
      </w:r>
      <w:r w:rsidRPr="00DE6A74">
        <w:rPr>
          <w:rFonts w:ascii="Times New Roman" w:hAnsi="Times New Roman"/>
          <w:b/>
          <w:lang w:val="en-GB"/>
        </w:rPr>
        <w:t>Figure 1</w:t>
      </w:r>
      <w:r>
        <w:rPr>
          <w:rFonts w:ascii="Times New Roman" w:hAnsi="Times New Roman"/>
          <w:lang w:val="en-GB"/>
        </w:rPr>
        <w:t>) –</w:t>
      </w:r>
      <w:r w:rsidR="00816C08">
        <w:rPr>
          <w:rFonts w:ascii="Times New Roman" w:hAnsi="Times New Roman"/>
          <w:lang w:val="en-GB"/>
        </w:rPr>
        <w:t xml:space="preserve"> in various rotations.</w:t>
      </w:r>
    </w:p>
    <w:p w14:paraId="11C7D92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058F5D6" w14:textId="4976663C" w:rsidR="00731AF1" w:rsidRDefault="00731AF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Use PowerPoint</w:t>
      </w:r>
      <w:r w:rsidR="00731789">
        <w:rPr>
          <w:rFonts w:ascii="Times New Roman" w:hAnsi="Times New Roman"/>
          <w:lang w:val="en-GB"/>
        </w:rPr>
        <w:t xml:space="preserve">, </w:t>
      </w:r>
      <w:r>
        <w:rPr>
          <w:rFonts w:ascii="Times New Roman" w:hAnsi="Times New Roman"/>
          <w:lang w:val="en-GB"/>
        </w:rPr>
        <w:t>Keynote</w:t>
      </w:r>
      <w:r w:rsidR="00731789">
        <w:rPr>
          <w:rFonts w:ascii="Times New Roman" w:hAnsi="Times New Roman"/>
          <w:lang w:val="en-GB"/>
        </w:rPr>
        <w:t>,</w:t>
      </w:r>
      <w:r>
        <w:rPr>
          <w:rFonts w:ascii="Times New Roman" w:hAnsi="Times New Roman"/>
          <w:lang w:val="en-GB"/>
        </w:rPr>
        <w:t xml:space="preserve"> or a similar program to generate the stimuli.</w:t>
      </w:r>
    </w:p>
    <w:p w14:paraId="0A199077"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FDBEBFC" w14:textId="753C3E45" w:rsidR="00731AF1" w:rsidRDefault="00731AF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For this experimen</w:t>
      </w:r>
      <w:r w:rsidR="0042775B">
        <w:rPr>
          <w:rFonts w:ascii="Times New Roman" w:hAnsi="Times New Roman"/>
          <w:lang w:val="en-GB"/>
        </w:rPr>
        <w:t>t,</w:t>
      </w:r>
      <w:r>
        <w:rPr>
          <w:rFonts w:ascii="Times New Roman" w:hAnsi="Times New Roman"/>
          <w:lang w:val="en-GB"/>
        </w:rPr>
        <w:t xml:space="preserve"> use the uppercase letter </w:t>
      </w:r>
      <w:r w:rsidR="0042775B">
        <w:rPr>
          <w:rFonts w:ascii="Times New Roman" w:hAnsi="Times New Roman"/>
          <w:lang w:val="en-GB"/>
        </w:rPr>
        <w:t>“</w:t>
      </w:r>
      <w:r>
        <w:rPr>
          <w:rFonts w:ascii="Times New Roman" w:hAnsi="Times New Roman"/>
          <w:lang w:val="en-GB"/>
        </w:rPr>
        <w:t>R</w:t>
      </w:r>
      <w:r w:rsidR="0042775B">
        <w:rPr>
          <w:rFonts w:ascii="Times New Roman" w:hAnsi="Times New Roman"/>
          <w:lang w:val="en-GB"/>
        </w:rPr>
        <w:t>”</w:t>
      </w:r>
      <w:r>
        <w:rPr>
          <w:rFonts w:ascii="Times New Roman" w:hAnsi="Times New Roman"/>
          <w:lang w:val="en-GB"/>
        </w:rPr>
        <w:t xml:space="preserve"> and the lowercase </w:t>
      </w:r>
      <w:r w:rsidR="0042775B">
        <w:rPr>
          <w:rFonts w:ascii="Times New Roman" w:hAnsi="Times New Roman"/>
          <w:lang w:val="en-GB"/>
        </w:rPr>
        <w:t>letter “</w:t>
      </w:r>
      <w:r>
        <w:rPr>
          <w:rFonts w:ascii="Times New Roman" w:hAnsi="Times New Roman"/>
          <w:lang w:val="en-GB"/>
        </w:rPr>
        <w:t>g,</w:t>
      </w:r>
      <w:r w:rsidR="0042775B">
        <w:rPr>
          <w:rFonts w:ascii="Times New Roman" w:hAnsi="Times New Roman"/>
          <w:lang w:val="en-GB"/>
        </w:rPr>
        <w:t>”</w:t>
      </w:r>
      <w:r>
        <w:rPr>
          <w:rFonts w:ascii="Times New Roman" w:hAnsi="Times New Roman"/>
          <w:lang w:val="en-GB"/>
        </w:rPr>
        <w:t xml:space="preserve"> along with the numbers </w:t>
      </w:r>
      <w:r w:rsidR="0042775B">
        <w:rPr>
          <w:rFonts w:ascii="Times New Roman" w:hAnsi="Times New Roman"/>
          <w:lang w:val="en-GB"/>
        </w:rPr>
        <w:t>“</w:t>
      </w:r>
      <w:r>
        <w:rPr>
          <w:rFonts w:ascii="Times New Roman" w:hAnsi="Times New Roman"/>
          <w:lang w:val="en-GB"/>
        </w:rPr>
        <w:t>4</w:t>
      </w:r>
      <w:r w:rsidR="0042775B">
        <w:rPr>
          <w:rFonts w:ascii="Times New Roman" w:hAnsi="Times New Roman"/>
          <w:lang w:val="en-GB"/>
        </w:rPr>
        <w:t>”</w:t>
      </w:r>
      <w:r>
        <w:rPr>
          <w:rFonts w:ascii="Times New Roman" w:hAnsi="Times New Roman"/>
          <w:lang w:val="en-GB"/>
        </w:rPr>
        <w:t xml:space="preserve"> and </w:t>
      </w:r>
      <w:r w:rsidR="0042775B">
        <w:rPr>
          <w:rFonts w:ascii="Times New Roman" w:hAnsi="Times New Roman"/>
          <w:lang w:val="en-GB"/>
        </w:rPr>
        <w:t>“</w:t>
      </w:r>
      <w:r>
        <w:rPr>
          <w:rFonts w:ascii="Times New Roman" w:hAnsi="Times New Roman"/>
          <w:lang w:val="en-GB"/>
        </w:rPr>
        <w:t>7.</w:t>
      </w:r>
      <w:r w:rsidR="0042775B">
        <w:rPr>
          <w:rFonts w:ascii="Times New Roman" w:hAnsi="Times New Roman"/>
          <w:lang w:val="en-GB"/>
        </w:rPr>
        <w:t>”</w:t>
      </w:r>
    </w:p>
    <w:p w14:paraId="783E5396"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50485B6" w14:textId="31BF4F8A" w:rsidR="003053C4" w:rsidRDefault="003053C4"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In PowerPoint, make one copy </w:t>
      </w:r>
      <w:r w:rsidR="0057553B">
        <w:rPr>
          <w:rFonts w:ascii="Times New Roman" w:hAnsi="Times New Roman"/>
          <w:lang w:val="en-GB"/>
        </w:rPr>
        <w:t xml:space="preserve">of </w:t>
      </w:r>
      <w:r>
        <w:rPr>
          <w:rFonts w:ascii="Times New Roman" w:hAnsi="Times New Roman"/>
          <w:lang w:val="en-GB"/>
        </w:rPr>
        <w:t xml:space="preserve">each of </w:t>
      </w:r>
      <w:r w:rsidR="001C4474">
        <w:rPr>
          <w:rFonts w:ascii="Times New Roman" w:hAnsi="Times New Roman"/>
          <w:lang w:val="en-GB"/>
        </w:rPr>
        <w:t xml:space="preserve">the </w:t>
      </w:r>
      <w:r>
        <w:rPr>
          <w:rFonts w:ascii="Times New Roman" w:hAnsi="Times New Roman"/>
          <w:lang w:val="en-GB"/>
        </w:rPr>
        <w:t xml:space="preserve">four </w:t>
      </w:r>
      <w:r w:rsidR="00BD7457">
        <w:rPr>
          <w:rFonts w:ascii="Times New Roman" w:hAnsi="Times New Roman"/>
          <w:lang w:val="en-GB"/>
        </w:rPr>
        <w:t>characters</w:t>
      </w:r>
      <w:r>
        <w:rPr>
          <w:rFonts w:ascii="Times New Roman" w:hAnsi="Times New Roman"/>
          <w:lang w:val="en-GB"/>
        </w:rPr>
        <w:t xml:space="preserve">. </w:t>
      </w:r>
      <w:r w:rsidR="0057553B">
        <w:rPr>
          <w:rFonts w:ascii="Times New Roman" w:hAnsi="Times New Roman"/>
          <w:lang w:val="en-GB"/>
        </w:rPr>
        <w:t>Use</w:t>
      </w:r>
      <w:r>
        <w:rPr>
          <w:rFonts w:ascii="Times New Roman" w:hAnsi="Times New Roman"/>
          <w:lang w:val="en-GB"/>
        </w:rPr>
        <w:t xml:space="preserve"> </w:t>
      </w:r>
      <w:r w:rsidR="001C4474">
        <w:rPr>
          <w:rFonts w:ascii="Times New Roman" w:hAnsi="Times New Roman"/>
          <w:lang w:val="en-GB"/>
        </w:rPr>
        <w:t xml:space="preserve">the </w:t>
      </w:r>
      <w:r>
        <w:rPr>
          <w:rFonts w:ascii="Times New Roman" w:hAnsi="Times New Roman"/>
          <w:lang w:val="en-GB"/>
        </w:rPr>
        <w:t>Helvetica Light font</w:t>
      </w:r>
      <w:r w:rsidR="0057553B">
        <w:rPr>
          <w:rFonts w:ascii="Times New Roman" w:hAnsi="Times New Roman"/>
          <w:lang w:val="en-GB"/>
        </w:rPr>
        <w:t xml:space="preserve"> for this experiment</w:t>
      </w:r>
      <w:r>
        <w:rPr>
          <w:rFonts w:ascii="Times New Roman" w:hAnsi="Times New Roman"/>
          <w:lang w:val="en-GB"/>
        </w:rPr>
        <w:t xml:space="preserve">. </w:t>
      </w:r>
    </w:p>
    <w:p w14:paraId="096163CD"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71CA53D" w14:textId="0F86263A" w:rsidR="003053C4" w:rsidRDefault="0057553B"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3053C4">
        <w:rPr>
          <w:rFonts w:ascii="Times New Roman" w:hAnsi="Times New Roman"/>
          <w:lang w:val="en-GB"/>
        </w:rPr>
        <w:t>ake a second copy of each</w:t>
      </w:r>
      <w:r w:rsidR="00C102C4">
        <w:rPr>
          <w:rFonts w:ascii="Times New Roman" w:hAnsi="Times New Roman"/>
          <w:lang w:val="en-GB"/>
        </w:rPr>
        <w:t xml:space="preserve"> character</w:t>
      </w:r>
      <w:r w:rsidR="003053C4">
        <w:rPr>
          <w:rFonts w:ascii="Times New Roman" w:hAnsi="Times New Roman"/>
          <w:lang w:val="en-GB"/>
        </w:rPr>
        <w:t xml:space="preserve"> and flip </w:t>
      </w:r>
      <w:r>
        <w:rPr>
          <w:rFonts w:ascii="Times New Roman" w:hAnsi="Times New Roman"/>
          <w:lang w:val="en-GB"/>
        </w:rPr>
        <w:t>them</w:t>
      </w:r>
      <w:r w:rsidR="003053C4">
        <w:rPr>
          <w:rFonts w:ascii="Times New Roman" w:hAnsi="Times New Roman"/>
          <w:lang w:val="en-GB"/>
        </w:rPr>
        <w:t xml:space="preserve"> to produce </w:t>
      </w:r>
      <w:r>
        <w:rPr>
          <w:rFonts w:ascii="Times New Roman" w:hAnsi="Times New Roman"/>
          <w:lang w:val="en-GB"/>
        </w:rPr>
        <w:t>a</w:t>
      </w:r>
      <w:r w:rsidR="003053C4">
        <w:rPr>
          <w:rFonts w:ascii="Times New Roman" w:hAnsi="Times New Roman"/>
          <w:lang w:val="en-GB"/>
        </w:rPr>
        <w:t xml:space="preserve"> mirror image</w:t>
      </w:r>
      <w:r>
        <w:rPr>
          <w:rFonts w:ascii="Times New Roman" w:hAnsi="Times New Roman"/>
          <w:lang w:val="en-GB"/>
        </w:rPr>
        <w:t xml:space="preserve"> of each</w:t>
      </w:r>
      <w:r w:rsidR="003053C4">
        <w:rPr>
          <w:rFonts w:ascii="Times New Roman" w:hAnsi="Times New Roman"/>
          <w:lang w:val="en-GB"/>
        </w:rPr>
        <w:t>.</w:t>
      </w:r>
    </w:p>
    <w:p w14:paraId="119B2EDC"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6B7421A" w14:textId="287533BF" w:rsidR="003053C4" w:rsidRDefault="0057553B"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3053C4">
        <w:rPr>
          <w:rFonts w:ascii="Times New Roman" w:hAnsi="Times New Roman"/>
          <w:lang w:val="en-GB"/>
        </w:rPr>
        <w:t xml:space="preserve">ake 12 copies of each of the 4 </w:t>
      </w:r>
      <w:r w:rsidR="00D82115">
        <w:rPr>
          <w:rFonts w:ascii="Times New Roman" w:hAnsi="Times New Roman"/>
          <w:lang w:val="en-GB"/>
        </w:rPr>
        <w:t>characters</w:t>
      </w:r>
      <w:r w:rsidR="003053C4">
        <w:rPr>
          <w:rFonts w:ascii="Times New Roman" w:hAnsi="Times New Roman"/>
          <w:lang w:val="en-GB"/>
        </w:rPr>
        <w:t xml:space="preserve"> and their mirror images. </w:t>
      </w:r>
    </w:p>
    <w:p w14:paraId="71E5A295"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90892D2" w14:textId="5086BF1E" w:rsidR="00D608E8" w:rsidRDefault="003053C4"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Rotate each of the 12 copies by an increasing increment of 15</w:t>
      </w:r>
      <w:r w:rsidRPr="003053C4">
        <w:rPr>
          <w:rFonts w:ascii="Times New Roman" w:hAnsi="Times New Roman"/>
          <w:color w:val="000000"/>
        </w:rPr>
        <w:t>°.</w:t>
      </w:r>
      <w:r w:rsidRPr="003053C4">
        <w:rPr>
          <w:rFonts w:ascii="Times New Roman" w:hAnsi="Times New Roman"/>
          <w:b/>
          <w:color w:val="000000"/>
        </w:rPr>
        <w:t xml:space="preserve"> </w:t>
      </w:r>
      <w:r w:rsidR="0057553B">
        <w:rPr>
          <w:rFonts w:ascii="Times New Roman" w:hAnsi="Times New Roman"/>
          <w:color w:val="000000"/>
        </w:rPr>
        <w:t>T</w:t>
      </w:r>
      <w:r>
        <w:rPr>
          <w:rFonts w:ascii="Times New Roman" w:hAnsi="Times New Roman"/>
          <w:color w:val="000000"/>
        </w:rPr>
        <w:t>he original copy of each is 0</w:t>
      </w:r>
      <w:r w:rsidRPr="003053C4">
        <w:rPr>
          <w:rFonts w:ascii="Times New Roman" w:hAnsi="Times New Roman"/>
          <w:color w:val="000000"/>
        </w:rPr>
        <w:t>°</w:t>
      </w:r>
      <w:r>
        <w:rPr>
          <w:rFonts w:ascii="Times New Roman" w:hAnsi="Times New Roman"/>
          <w:color w:val="000000"/>
        </w:rPr>
        <w:t>, the next is 15</w:t>
      </w:r>
      <w:r w:rsidRPr="003053C4">
        <w:rPr>
          <w:rFonts w:ascii="Times New Roman" w:hAnsi="Times New Roman"/>
          <w:color w:val="000000"/>
        </w:rPr>
        <w:t>°</w:t>
      </w:r>
      <w:r>
        <w:rPr>
          <w:rFonts w:ascii="Times New Roman" w:hAnsi="Times New Roman"/>
          <w:color w:val="000000"/>
        </w:rPr>
        <w:t>, then 30</w:t>
      </w:r>
      <w:r w:rsidRPr="003053C4">
        <w:rPr>
          <w:rFonts w:ascii="Times New Roman" w:hAnsi="Times New Roman"/>
          <w:color w:val="000000"/>
        </w:rPr>
        <w:t>°</w:t>
      </w:r>
      <w:r>
        <w:rPr>
          <w:rFonts w:ascii="Times New Roman" w:hAnsi="Times New Roman"/>
          <w:color w:val="000000"/>
        </w:rPr>
        <w:t>, and so on, until 180</w:t>
      </w:r>
      <w:r w:rsidRPr="003053C4">
        <w:rPr>
          <w:rFonts w:ascii="Times New Roman" w:hAnsi="Times New Roman"/>
          <w:color w:val="000000"/>
        </w:rPr>
        <w:t>°</w:t>
      </w:r>
      <w:r>
        <w:rPr>
          <w:rFonts w:ascii="Times New Roman" w:hAnsi="Times New Roman"/>
          <w:color w:val="000000"/>
        </w:rPr>
        <w:t xml:space="preserve">. </w:t>
      </w:r>
      <w:r w:rsidR="0057553B">
        <w:rPr>
          <w:rFonts w:ascii="Times New Roman" w:hAnsi="Times New Roman"/>
          <w:color w:val="000000"/>
        </w:rPr>
        <w:t xml:space="preserve">Reference </w:t>
      </w:r>
      <w:r w:rsidRPr="000B4EB2">
        <w:rPr>
          <w:rFonts w:ascii="Times New Roman" w:hAnsi="Times New Roman"/>
          <w:b/>
          <w:color w:val="000000"/>
        </w:rPr>
        <w:t>Figure 2</w:t>
      </w:r>
      <w:r>
        <w:rPr>
          <w:rFonts w:ascii="Times New Roman" w:hAnsi="Times New Roman"/>
          <w:color w:val="000000"/>
        </w:rPr>
        <w:t xml:space="preserve"> </w:t>
      </w:r>
      <w:r w:rsidR="0057553B">
        <w:rPr>
          <w:rFonts w:ascii="Times New Roman" w:hAnsi="Times New Roman"/>
          <w:color w:val="000000"/>
        </w:rPr>
        <w:t>to see</w:t>
      </w:r>
      <w:r>
        <w:rPr>
          <w:rFonts w:ascii="Times New Roman" w:hAnsi="Times New Roman"/>
          <w:color w:val="000000"/>
        </w:rPr>
        <w:t xml:space="preserve"> the full set of stimuli use</w:t>
      </w:r>
      <w:r w:rsidR="0057553B">
        <w:rPr>
          <w:rFonts w:ascii="Times New Roman" w:hAnsi="Times New Roman"/>
          <w:color w:val="000000"/>
        </w:rPr>
        <w:t>d</w:t>
      </w:r>
      <w:r>
        <w:rPr>
          <w:rFonts w:ascii="Times New Roman" w:hAnsi="Times New Roman"/>
          <w:color w:val="000000"/>
        </w:rPr>
        <w:t xml:space="preserve"> for this experiment.</w:t>
      </w:r>
    </w:p>
    <w:p w14:paraId="0EA52E15"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5DBF3DE" w14:textId="1C2A1825" w:rsidR="00A24CFD" w:rsidRPr="00DE6A74" w:rsidRDefault="00D608E8" w:rsidP="00E93D37">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From the 13 rotated copies of each stimulus and its mirror image, generate the stimuli for each individual trial.</w:t>
      </w:r>
      <w:r w:rsidR="0057553B">
        <w:rPr>
          <w:rFonts w:ascii="Times New Roman" w:hAnsi="Times New Roman"/>
          <w:lang w:val="en-GB"/>
        </w:rPr>
        <w:t xml:space="preserve"> </w:t>
      </w:r>
      <w:r w:rsidRPr="00DE6A74">
        <w:rPr>
          <w:rFonts w:ascii="Times New Roman" w:hAnsi="Times New Roman"/>
          <w:lang w:val="en-GB"/>
        </w:rPr>
        <w:t>A trial consist</w:t>
      </w:r>
      <w:r w:rsidR="0057553B" w:rsidRPr="00DE6A74">
        <w:rPr>
          <w:rFonts w:ascii="Times New Roman" w:hAnsi="Times New Roman"/>
          <w:lang w:val="en-GB"/>
        </w:rPr>
        <w:t>s</w:t>
      </w:r>
      <w:r w:rsidRPr="00DE6A74">
        <w:rPr>
          <w:rFonts w:ascii="Times New Roman" w:hAnsi="Times New Roman"/>
          <w:lang w:val="en-GB"/>
        </w:rPr>
        <w:t xml:space="preserve"> of one of the 4 non-mirror images printed at the top of a page. The bottom of the page include</w:t>
      </w:r>
      <w:r w:rsidR="0057553B" w:rsidRPr="00DE6A74">
        <w:rPr>
          <w:rFonts w:ascii="Times New Roman" w:hAnsi="Times New Roman"/>
          <w:lang w:val="en-GB"/>
        </w:rPr>
        <w:t>s</w:t>
      </w:r>
      <w:r w:rsidRPr="00DE6A74">
        <w:rPr>
          <w:rFonts w:ascii="Times New Roman" w:hAnsi="Times New Roman"/>
          <w:lang w:val="en-GB"/>
        </w:rPr>
        <w:t xml:space="preserve"> that letter or number </w:t>
      </w:r>
      <w:r w:rsidRPr="00DE6A74">
        <w:rPr>
          <w:rFonts w:ascii="Times New Roman" w:hAnsi="Times New Roman"/>
          <w:lang w:val="en-GB"/>
        </w:rPr>
        <w:lastRenderedPageBreak/>
        <w:t>and its mirror image at one of the 12 rotations</w:t>
      </w:r>
      <w:r w:rsidR="0057553B" w:rsidRPr="00DE6A74">
        <w:rPr>
          <w:rFonts w:ascii="Times New Roman" w:hAnsi="Times New Roman"/>
          <w:lang w:val="en-GB"/>
        </w:rPr>
        <w:t xml:space="preserve"> (</w:t>
      </w:r>
      <w:r w:rsidRPr="00DE6A74">
        <w:rPr>
          <w:rFonts w:ascii="Times New Roman" w:hAnsi="Times New Roman"/>
          <w:b/>
          <w:lang w:val="en-GB"/>
        </w:rPr>
        <w:t>Figures 3 and 4</w:t>
      </w:r>
      <w:r w:rsidR="0057553B" w:rsidRPr="00DE6A74">
        <w:rPr>
          <w:rFonts w:ascii="Times New Roman" w:hAnsi="Times New Roman"/>
          <w:lang w:val="en-GB"/>
        </w:rPr>
        <w:t>)</w:t>
      </w:r>
      <w:r w:rsidRPr="00DE6A74">
        <w:rPr>
          <w:rFonts w:ascii="Times New Roman" w:hAnsi="Times New Roman"/>
          <w:lang w:val="en-GB"/>
        </w:rPr>
        <w:t>.</w:t>
      </w:r>
    </w:p>
    <w:p w14:paraId="6B7EE6C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EBC7A5F" w14:textId="46D9E9F2" w:rsidR="0057553B" w:rsidRDefault="00A606B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Make a page for each trial of the experiment. Each of the 4 numbers/letters have 13 trial pages</w:t>
      </w:r>
      <w:r w:rsidR="0057553B">
        <w:rPr>
          <w:rFonts w:ascii="Times New Roman" w:hAnsi="Times New Roman"/>
          <w:lang w:val="en-GB"/>
        </w:rPr>
        <w:t>, so make sure</w:t>
      </w:r>
      <w:r w:rsidR="007B0F83">
        <w:rPr>
          <w:rFonts w:ascii="Times New Roman" w:hAnsi="Times New Roman"/>
          <w:lang w:val="en-GB"/>
        </w:rPr>
        <w:t xml:space="preserve"> there </w:t>
      </w:r>
      <w:r w:rsidR="0057553B">
        <w:rPr>
          <w:rFonts w:ascii="Times New Roman" w:hAnsi="Times New Roman"/>
          <w:lang w:val="en-GB"/>
        </w:rPr>
        <w:t>are</w:t>
      </w:r>
      <w:r w:rsidR="007B0F83">
        <w:rPr>
          <w:rFonts w:ascii="Times New Roman" w:hAnsi="Times New Roman"/>
          <w:lang w:val="en-GB"/>
        </w:rPr>
        <w:t xml:space="preserve"> 52 pages total</w:t>
      </w:r>
      <w:r w:rsidR="0057553B">
        <w:rPr>
          <w:rFonts w:ascii="Times New Roman" w:hAnsi="Times New Roman"/>
          <w:lang w:val="en-GB"/>
        </w:rPr>
        <w:t xml:space="preserve"> and p</w:t>
      </w:r>
      <w:r w:rsidR="007E2171">
        <w:rPr>
          <w:rFonts w:ascii="Times New Roman" w:hAnsi="Times New Roman"/>
          <w:lang w:val="en-GB"/>
        </w:rPr>
        <w:t xml:space="preserve">rint them out. </w:t>
      </w:r>
    </w:p>
    <w:p w14:paraId="093CFF9C" w14:textId="77777777" w:rsidR="0057553B" w:rsidRPr="00DE6A74" w:rsidRDefault="0057553B" w:rsidP="00DE6A74">
      <w:pPr>
        <w:pStyle w:val="ListParagraph"/>
        <w:rPr>
          <w:rFonts w:ascii="Times New Roman" w:hAnsi="Times New Roman"/>
          <w:lang w:val="en-GB"/>
        </w:rPr>
      </w:pPr>
    </w:p>
    <w:p w14:paraId="6FB060B7" w14:textId="76F31146" w:rsidR="007E2171" w:rsidRPr="007E2171" w:rsidRDefault="007E217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Number the </w:t>
      </w:r>
      <w:r w:rsidR="008B6548">
        <w:rPr>
          <w:rFonts w:ascii="Times New Roman" w:hAnsi="Times New Roman"/>
          <w:lang w:val="en-GB"/>
        </w:rPr>
        <w:t xml:space="preserve">backs of the </w:t>
      </w:r>
      <w:r>
        <w:rPr>
          <w:rFonts w:ascii="Times New Roman" w:hAnsi="Times New Roman"/>
          <w:lang w:val="en-GB"/>
        </w:rPr>
        <w:t xml:space="preserve">pages 1-52. </w:t>
      </w:r>
      <w:r w:rsidR="0057553B">
        <w:rPr>
          <w:rFonts w:ascii="Times New Roman" w:hAnsi="Times New Roman"/>
          <w:lang w:val="en-GB"/>
        </w:rPr>
        <w:t>The number on</w:t>
      </w:r>
      <w:r w:rsidR="008B6548">
        <w:rPr>
          <w:rFonts w:ascii="Times New Roman" w:hAnsi="Times New Roman"/>
          <w:lang w:val="en-GB"/>
        </w:rPr>
        <w:t xml:space="preserve"> each page</w:t>
      </w:r>
      <w:r w:rsidR="0057553B">
        <w:rPr>
          <w:rFonts w:ascii="Times New Roman" w:hAnsi="Times New Roman"/>
          <w:lang w:val="en-GB"/>
        </w:rPr>
        <w:t xml:space="preserve"> is</w:t>
      </w:r>
      <w:r w:rsidR="008B6548">
        <w:rPr>
          <w:rFonts w:ascii="Times New Roman" w:hAnsi="Times New Roman"/>
          <w:lang w:val="en-GB"/>
        </w:rPr>
        <w:t xml:space="preserve"> </w:t>
      </w:r>
      <w:r w:rsidR="0057553B">
        <w:rPr>
          <w:rFonts w:ascii="Times New Roman" w:hAnsi="Times New Roman"/>
          <w:lang w:val="en-GB"/>
        </w:rPr>
        <w:t>“</w:t>
      </w:r>
      <w:r w:rsidR="008B6548">
        <w:rPr>
          <w:rFonts w:ascii="Times New Roman" w:hAnsi="Times New Roman"/>
          <w:lang w:val="en-GB"/>
        </w:rPr>
        <w:t>the number tag.</w:t>
      </w:r>
      <w:r w:rsidR="0057553B">
        <w:rPr>
          <w:rFonts w:ascii="Times New Roman" w:hAnsi="Times New Roman"/>
          <w:lang w:val="en-GB"/>
        </w:rPr>
        <w:t>”</w:t>
      </w:r>
      <w:r w:rsidR="008B6548">
        <w:rPr>
          <w:rFonts w:ascii="Times New Roman" w:hAnsi="Times New Roman"/>
          <w:lang w:val="en-GB"/>
        </w:rPr>
        <w:t xml:space="preserve"> </w:t>
      </w:r>
      <w:r w:rsidR="0057553B">
        <w:rPr>
          <w:rFonts w:ascii="Times New Roman" w:hAnsi="Times New Roman"/>
          <w:lang w:val="en-GB"/>
        </w:rPr>
        <w:t>The number a</w:t>
      </w:r>
      <w:r w:rsidR="00C22F73">
        <w:rPr>
          <w:rFonts w:ascii="Times New Roman" w:hAnsi="Times New Roman"/>
          <w:lang w:val="en-GB"/>
        </w:rPr>
        <w:t xml:space="preserve"> page </w:t>
      </w:r>
      <w:r w:rsidR="0057553B">
        <w:rPr>
          <w:rFonts w:ascii="Times New Roman" w:hAnsi="Times New Roman"/>
          <w:lang w:val="en-GB"/>
        </w:rPr>
        <w:t>is labelled</w:t>
      </w:r>
      <w:r>
        <w:rPr>
          <w:rFonts w:ascii="Times New Roman" w:hAnsi="Times New Roman"/>
          <w:lang w:val="en-GB"/>
        </w:rPr>
        <w:t xml:space="preserve"> </w:t>
      </w:r>
      <w:r w:rsidR="0057553B">
        <w:rPr>
          <w:rFonts w:ascii="Times New Roman" w:hAnsi="Times New Roman"/>
          <w:lang w:val="en-GB"/>
        </w:rPr>
        <w:t xml:space="preserve">with </w:t>
      </w:r>
      <w:r>
        <w:rPr>
          <w:rFonts w:ascii="Times New Roman" w:hAnsi="Times New Roman"/>
          <w:lang w:val="en-GB"/>
        </w:rPr>
        <w:t xml:space="preserve">does not matter. </w:t>
      </w:r>
      <w:r w:rsidR="00D07173">
        <w:rPr>
          <w:rFonts w:ascii="Times New Roman" w:hAnsi="Times New Roman"/>
          <w:lang w:val="en-GB"/>
        </w:rPr>
        <w:t>However,</w:t>
      </w:r>
      <w:r>
        <w:rPr>
          <w:rFonts w:ascii="Times New Roman" w:hAnsi="Times New Roman"/>
          <w:lang w:val="en-GB"/>
        </w:rPr>
        <w:t xml:space="preserve"> </w:t>
      </w:r>
      <w:r w:rsidR="0057553B">
        <w:rPr>
          <w:rFonts w:ascii="Times New Roman" w:hAnsi="Times New Roman"/>
          <w:lang w:val="en-GB"/>
        </w:rPr>
        <w:t>when</w:t>
      </w:r>
      <w:r>
        <w:rPr>
          <w:rFonts w:ascii="Times New Roman" w:hAnsi="Times New Roman"/>
          <w:lang w:val="en-GB"/>
        </w:rPr>
        <w:t xml:space="preserve"> number</w:t>
      </w:r>
      <w:r w:rsidR="0057553B">
        <w:rPr>
          <w:rFonts w:ascii="Times New Roman" w:hAnsi="Times New Roman"/>
          <w:lang w:val="en-GB"/>
        </w:rPr>
        <w:t>ing</w:t>
      </w:r>
      <w:r>
        <w:rPr>
          <w:rFonts w:ascii="Times New Roman" w:hAnsi="Times New Roman"/>
          <w:lang w:val="en-GB"/>
        </w:rPr>
        <w:t xml:space="preserve"> the</w:t>
      </w:r>
      <w:r w:rsidR="00D07173">
        <w:rPr>
          <w:rFonts w:ascii="Times New Roman" w:hAnsi="Times New Roman"/>
          <w:lang w:val="en-GB"/>
        </w:rPr>
        <w:t xml:space="preserve"> pages</w:t>
      </w:r>
      <w:r>
        <w:rPr>
          <w:rFonts w:ascii="Times New Roman" w:hAnsi="Times New Roman"/>
          <w:lang w:val="en-GB"/>
        </w:rPr>
        <w:t xml:space="preserve">, </w:t>
      </w:r>
      <w:r w:rsidR="00D07173">
        <w:rPr>
          <w:rFonts w:ascii="Times New Roman" w:hAnsi="Times New Roman"/>
          <w:lang w:val="en-GB"/>
        </w:rPr>
        <w:t xml:space="preserve">also </w:t>
      </w:r>
      <w:r>
        <w:rPr>
          <w:rFonts w:ascii="Times New Roman" w:hAnsi="Times New Roman"/>
          <w:lang w:val="en-GB"/>
        </w:rPr>
        <w:t>make a key</w:t>
      </w:r>
      <w:r w:rsidR="00D07173">
        <w:rPr>
          <w:rFonts w:ascii="Times New Roman" w:hAnsi="Times New Roman"/>
          <w:lang w:val="en-GB"/>
        </w:rPr>
        <w:t>,</w:t>
      </w:r>
      <w:r>
        <w:rPr>
          <w:rFonts w:ascii="Times New Roman" w:hAnsi="Times New Roman"/>
          <w:lang w:val="en-GB"/>
        </w:rPr>
        <w:t xml:space="preserve"> a table that reports the nature of the trial on each page and the </w:t>
      </w:r>
      <w:r w:rsidR="00D07173">
        <w:rPr>
          <w:rFonts w:ascii="Times New Roman" w:hAnsi="Times New Roman"/>
          <w:lang w:val="en-GB"/>
        </w:rPr>
        <w:t>correct</w:t>
      </w:r>
      <w:r>
        <w:rPr>
          <w:rFonts w:ascii="Times New Roman" w:hAnsi="Times New Roman"/>
          <w:lang w:val="en-GB"/>
        </w:rPr>
        <w:t xml:space="preserve"> answer (left or right)</w:t>
      </w:r>
      <w:r w:rsidR="00D07173">
        <w:rPr>
          <w:rFonts w:ascii="Times New Roman" w:hAnsi="Times New Roman"/>
          <w:lang w:val="en-GB"/>
        </w:rPr>
        <w:t>,</w:t>
      </w:r>
      <w:r>
        <w:rPr>
          <w:rFonts w:ascii="Times New Roman" w:hAnsi="Times New Roman"/>
          <w:lang w:val="en-GB"/>
        </w:rPr>
        <w:t xml:space="preserve"> so responses can be associated with individual trials later. </w:t>
      </w:r>
      <w:r w:rsidR="00D07173">
        <w:rPr>
          <w:rFonts w:ascii="Times New Roman" w:hAnsi="Times New Roman"/>
          <w:lang w:val="en-GB"/>
        </w:rPr>
        <w:t>Create the key to</w:t>
      </w:r>
      <w:r>
        <w:rPr>
          <w:rFonts w:ascii="Times New Roman" w:hAnsi="Times New Roman"/>
          <w:lang w:val="en-GB"/>
        </w:rPr>
        <w:t xml:space="preserve"> look something like </w:t>
      </w:r>
      <w:r w:rsidR="00D07173">
        <w:rPr>
          <w:rFonts w:ascii="Times New Roman" w:hAnsi="Times New Roman"/>
          <w:lang w:val="en-GB"/>
        </w:rPr>
        <w:t xml:space="preserve">an </w:t>
      </w:r>
      <w:r w:rsidR="00F0625C">
        <w:rPr>
          <w:rFonts w:ascii="Times New Roman" w:hAnsi="Times New Roman"/>
          <w:lang w:val="en-GB"/>
        </w:rPr>
        <w:t xml:space="preserve">Excel </w:t>
      </w:r>
      <w:r w:rsidR="00E35050">
        <w:rPr>
          <w:rFonts w:ascii="Times New Roman" w:hAnsi="Times New Roman"/>
          <w:lang w:val="en-GB"/>
        </w:rPr>
        <w:t>spreadsheet</w:t>
      </w:r>
      <w:r w:rsidR="00F0625C">
        <w:rPr>
          <w:rFonts w:ascii="Times New Roman" w:hAnsi="Times New Roman"/>
          <w:lang w:val="en-GB"/>
        </w:rPr>
        <w:t xml:space="preserve"> </w:t>
      </w:r>
      <w:r w:rsidR="00E35050">
        <w:rPr>
          <w:rFonts w:ascii="Times New Roman" w:hAnsi="Times New Roman"/>
          <w:lang w:val="en-GB"/>
        </w:rPr>
        <w:t>labelled</w:t>
      </w:r>
      <w:r w:rsidR="00F0625C">
        <w:rPr>
          <w:rFonts w:ascii="Times New Roman" w:hAnsi="Times New Roman"/>
          <w:lang w:val="en-GB"/>
        </w:rPr>
        <w:t xml:space="preserve"> </w:t>
      </w:r>
      <w:r w:rsidR="00D07173">
        <w:rPr>
          <w:rFonts w:ascii="Times New Roman" w:hAnsi="Times New Roman"/>
          <w:lang w:val="en-GB"/>
        </w:rPr>
        <w:t>“</w:t>
      </w:r>
      <w:r w:rsidR="00F0625C">
        <w:rPr>
          <w:rFonts w:ascii="Times New Roman" w:hAnsi="Times New Roman"/>
          <w:lang w:val="en-GB"/>
        </w:rPr>
        <w:t>Mirror Drawing Key</w:t>
      </w:r>
      <w:r w:rsidR="00D07173">
        <w:rPr>
          <w:rFonts w:ascii="Times New Roman" w:hAnsi="Times New Roman"/>
          <w:lang w:val="en-GB"/>
        </w:rPr>
        <w:t>”</w:t>
      </w:r>
      <w:r w:rsidR="001A2FC6">
        <w:rPr>
          <w:rFonts w:ascii="Times New Roman" w:hAnsi="Times New Roman"/>
          <w:lang w:val="en-GB"/>
        </w:rPr>
        <w:t xml:space="preserve"> (</w:t>
      </w:r>
      <w:r w:rsidR="001A2FC6">
        <w:rPr>
          <w:rFonts w:ascii="Times New Roman" w:hAnsi="Times New Roman"/>
          <w:b/>
          <w:lang w:val="en-GB"/>
        </w:rPr>
        <w:t>Table 1</w:t>
      </w:r>
      <w:r w:rsidR="001A2FC6">
        <w:rPr>
          <w:rFonts w:ascii="Times New Roman" w:hAnsi="Times New Roman"/>
          <w:lang w:val="en-GB"/>
        </w:rPr>
        <w:t>).</w:t>
      </w:r>
    </w:p>
    <w:p w14:paraId="5977FF02"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0AC31D12" w14:textId="56CA6BE0" w:rsidR="003668B1" w:rsidRDefault="00011DE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In order to associate results with the content of each trial, a place to record the results is needed, so m</w:t>
      </w:r>
      <w:r w:rsidR="003668B1">
        <w:rPr>
          <w:rFonts w:ascii="Times New Roman" w:hAnsi="Times New Roman"/>
          <w:lang w:val="en-GB"/>
        </w:rPr>
        <w:t xml:space="preserve">ake another </w:t>
      </w:r>
      <w:r w:rsidR="00E35050">
        <w:rPr>
          <w:rFonts w:ascii="Times New Roman" w:hAnsi="Times New Roman"/>
          <w:lang w:val="en-GB"/>
        </w:rPr>
        <w:t>spreadsheet</w:t>
      </w:r>
      <w:r w:rsidR="003668B1">
        <w:rPr>
          <w:rFonts w:ascii="Times New Roman" w:hAnsi="Times New Roman"/>
          <w:lang w:val="en-GB"/>
        </w:rPr>
        <w:t xml:space="preserve"> with a column for the trial number, </w:t>
      </w:r>
      <w:r w:rsidR="008B6548">
        <w:rPr>
          <w:rFonts w:ascii="Times New Roman" w:hAnsi="Times New Roman"/>
          <w:lang w:val="en-GB"/>
        </w:rPr>
        <w:t xml:space="preserve">a column for the number tag of that trial, </w:t>
      </w:r>
      <w:r w:rsidR="003668B1">
        <w:rPr>
          <w:rFonts w:ascii="Times New Roman" w:hAnsi="Times New Roman"/>
          <w:lang w:val="en-GB"/>
        </w:rPr>
        <w:t>a column for the response given (right or left), and a column for the time it takes the participant to produce a response</w:t>
      </w:r>
      <w:r w:rsidR="00440F0B">
        <w:rPr>
          <w:rFonts w:ascii="Times New Roman" w:hAnsi="Times New Roman"/>
          <w:lang w:val="en-GB"/>
        </w:rPr>
        <w:t xml:space="preserve"> (</w:t>
      </w:r>
      <w:r w:rsidR="001A2FC6">
        <w:rPr>
          <w:rFonts w:ascii="Times New Roman" w:hAnsi="Times New Roman"/>
          <w:b/>
          <w:lang w:val="en-GB"/>
        </w:rPr>
        <w:t>Table 2</w:t>
      </w:r>
      <w:r w:rsidR="00440F0B">
        <w:rPr>
          <w:rFonts w:ascii="Times New Roman" w:hAnsi="Times New Roman"/>
          <w:lang w:val="en-GB"/>
        </w:rPr>
        <w:t>)</w:t>
      </w:r>
      <w:r w:rsidR="008F558C">
        <w:rPr>
          <w:rFonts w:ascii="Times New Roman" w:hAnsi="Times New Roman"/>
          <w:lang w:val="en-GB"/>
        </w:rPr>
        <w:t>.</w:t>
      </w:r>
      <w:r w:rsidR="00E35050">
        <w:rPr>
          <w:rFonts w:ascii="Times New Roman" w:hAnsi="Times New Roman"/>
          <w:lang w:val="en-GB"/>
        </w:rPr>
        <w:t xml:space="preserve"> Print out </w:t>
      </w:r>
      <w:r w:rsidR="00440F0B">
        <w:rPr>
          <w:rFonts w:ascii="Times New Roman" w:hAnsi="Times New Roman"/>
          <w:lang w:val="en-GB"/>
        </w:rPr>
        <w:t>this response sheet</w:t>
      </w:r>
      <w:r w:rsidR="00E35050">
        <w:rPr>
          <w:rFonts w:ascii="Times New Roman" w:hAnsi="Times New Roman"/>
          <w:lang w:val="en-GB"/>
        </w:rPr>
        <w:t>.</w:t>
      </w:r>
    </w:p>
    <w:p w14:paraId="622C52F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0927894D" w14:textId="57EE7B68" w:rsidR="00A606BE" w:rsidRDefault="00A606B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In addition, make a</w:t>
      </w:r>
      <w:r w:rsidR="00E826F6">
        <w:rPr>
          <w:rFonts w:ascii="Times New Roman" w:hAnsi="Times New Roman"/>
          <w:lang w:val="en-GB"/>
        </w:rPr>
        <w:t xml:space="preserve"> </w:t>
      </w:r>
      <w:r w:rsidR="00440F0B">
        <w:rPr>
          <w:rFonts w:ascii="Times New Roman" w:hAnsi="Times New Roman"/>
          <w:lang w:val="en-GB"/>
        </w:rPr>
        <w:t>“</w:t>
      </w:r>
      <w:r w:rsidR="00E826F6">
        <w:rPr>
          <w:rFonts w:ascii="Times New Roman" w:hAnsi="Times New Roman"/>
          <w:lang w:val="en-GB"/>
        </w:rPr>
        <w:t>demo</w:t>
      </w:r>
      <w:r w:rsidR="00440F0B">
        <w:rPr>
          <w:rFonts w:ascii="Times New Roman" w:hAnsi="Times New Roman"/>
          <w:lang w:val="en-GB"/>
        </w:rPr>
        <w:t>”</w:t>
      </w:r>
      <w:r>
        <w:rPr>
          <w:rFonts w:ascii="Times New Roman" w:hAnsi="Times New Roman"/>
          <w:lang w:val="en-GB"/>
        </w:rPr>
        <w:t xml:space="preserve"> page to use in order to explain the instructions. </w:t>
      </w:r>
      <w:r w:rsidR="00440F0B">
        <w:rPr>
          <w:rFonts w:ascii="Times New Roman" w:hAnsi="Times New Roman"/>
          <w:lang w:val="en-GB"/>
        </w:rPr>
        <w:t>Have it</w:t>
      </w:r>
      <w:r>
        <w:rPr>
          <w:rFonts w:ascii="Times New Roman" w:hAnsi="Times New Roman"/>
          <w:lang w:val="en-GB"/>
        </w:rPr>
        <w:t xml:space="preserve"> show an example of one of the characters, its mirror image, and</w:t>
      </w:r>
      <w:r w:rsidR="007B0F83">
        <w:rPr>
          <w:rFonts w:ascii="Times New Roman" w:hAnsi="Times New Roman"/>
          <w:lang w:val="en-GB"/>
        </w:rPr>
        <w:t xml:space="preserve"> </w:t>
      </w:r>
      <w:r w:rsidR="00440F0B">
        <w:rPr>
          <w:rFonts w:ascii="Times New Roman" w:hAnsi="Times New Roman"/>
          <w:lang w:val="en-GB"/>
        </w:rPr>
        <w:t xml:space="preserve">some </w:t>
      </w:r>
      <w:r w:rsidR="007B0F83">
        <w:rPr>
          <w:rFonts w:ascii="Times New Roman" w:hAnsi="Times New Roman"/>
          <w:lang w:val="en-GB"/>
        </w:rPr>
        <w:t>examples</w:t>
      </w:r>
      <w:r>
        <w:rPr>
          <w:rFonts w:ascii="Times New Roman" w:hAnsi="Times New Roman"/>
          <w:lang w:val="en-GB"/>
        </w:rPr>
        <w:t xml:space="preserve"> </w:t>
      </w:r>
      <w:r w:rsidR="00440F0B">
        <w:rPr>
          <w:rFonts w:ascii="Times New Roman" w:hAnsi="Times New Roman"/>
          <w:lang w:val="en-GB"/>
        </w:rPr>
        <w:t xml:space="preserve">of the character </w:t>
      </w:r>
      <w:r>
        <w:rPr>
          <w:rFonts w:ascii="Times New Roman" w:hAnsi="Times New Roman"/>
          <w:lang w:val="en-GB"/>
        </w:rPr>
        <w:t>at one of the rotations. Label it clear</w:t>
      </w:r>
      <w:r w:rsidR="00440F0B">
        <w:rPr>
          <w:rFonts w:ascii="Times New Roman" w:hAnsi="Times New Roman"/>
          <w:lang w:val="en-GB"/>
        </w:rPr>
        <w:t>ly (</w:t>
      </w:r>
      <w:r>
        <w:rPr>
          <w:rFonts w:ascii="Times New Roman" w:hAnsi="Times New Roman"/>
          <w:b/>
          <w:lang w:val="en-GB"/>
        </w:rPr>
        <w:t xml:space="preserve">Figure </w:t>
      </w:r>
      <w:r w:rsidR="00100BD0">
        <w:rPr>
          <w:rFonts w:ascii="Times New Roman" w:hAnsi="Times New Roman"/>
          <w:b/>
          <w:lang w:val="en-GB"/>
        </w:rPr>
        <w:t>5</w:t>
      </w:r>
      <w:r w:rsidR="00440F0B">
        <w:rPr>
          <w:rFonts w:ascii="Times New Roman" w:hAnsi="Times New Roman"/>
          <w:lang w:val="en-GB"/>
        </w:rPr>
        <w:t>)</w:t>
      </w:r>
      <w:r>
        <w:rPr>
          <w:rFonts w:ascii="Times New Roman" w:hAnsi="Times New Roman"/>
          <w:lang w:val="en-GB"/>
        </w:rPr>
        <w:t>.</w:t>
      </w:r>
    </w:p>
    <w:p w14:paraId="56DC72C8"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F053B14" w14:textId="3D288FC0" w:rsidR="00E826F6" w:rsidRPr="00093206" w:rsidRDefault="00E826F6"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In addition to printed versions of the trial and demo pages, </w:t>
      </w:r>
      <w:r w:rsidR="008A0150">
        <w:rPr>
          <w:rFonts w:ascii="Times New Roman" w:hAnsi="Times New Roman"/>
          <w:lang w:val="en-GB"/>
        </w:rPr>
        <w:t xml:space="preserve">acquire </w:t>
      </w:r>
      <w:r w:rsidR="007E2171">
        <w:rPr>
          <w:rFonts w:ascii="Times New Roman" w:hAnsi="Times New Roman"/>
          <w:lang w:val="en-GB"/>
        </w:rPr>
        <w:t>a stopwatch</w:t>
      </w:r>
      <w:r w:rsidR="008A0150">
        <w:rPr>
          <w:rFonts w:ascii="Times New Roman" w:hAnsi="Times New Roman"/>
          <w:lang w:val="en-GB"/>
        </w:rPr>
        <w:t xml:space="preserve"> for the experiment</w:t>
      </w:r>
      <w:r w:rsidR="007E2171">
        <w:rPr>
          <w:rFonts w:ascii="Times New Roman" w:hAnsi="Times New Roman"/>
          <w:lang w:val="en-GB"/>
        </w:rPr>
        <w:t xml:space="preserve">, and it is </w:t>
      </w:r>
      <w:r w:rsidR="008A0150">
        <w:rPr>
          <w:rFonts w:ascii="Times New Roman" w:hAnsi="Times New Roman"/>
          <w:lang w:val="en-GB"/>
        </w:rPr>
        <w:t xml:space="preserve">also </w:t>
      </w:r>
      <w:r w:rsidR="007E2171">
        <w:rPr>
          <w:rFonts w:ascii="Times New Roman" w:hAnsi="Times New Roman"/>
          <w:lang w:val="en-GB"/>
        </w:rPr>
        <w:t xml:space="preserve">useful to have an assistant to help with timing </w:t>
      </w:r>
      <w:r w:rsidR="00E35050">
        <w:rPr>
          <w:rFonts w:ascii="Times New Roman" w:hAnsi="Times New Roman"/>
          <w:lang w:val="en-GB"/>
        </w:rPr>
        <w:t>and recording responses.</w:t>
      </w: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218FCAF7" w14:textId="201FEAC9" w:rsidR="00BD563F" w:rsidRPr="00DE6A74" w:rsidRDefault="00B33483" w:rsidP="00BD563F">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Procedure</w:t>
      </w:r>
      <w:r w:rsidR="008A0150">
        <w:rPr>
          <w:rFonts w:ascii="Times New Roman" w:hAnsi="Times New Roman"/>
          <w:lang w:val="en-GB"/>
        </w:rPr>
        <w:t>.</w:t>
      </w:r>
    </w:p>
    <w:p w14:paraId="6B347795"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497A2AB5" w14:textId="255AB0E8" w:rsidR="00BD563F" w:rsidRPr="007E2171" w:rsidRDefault="00BD563F" w:rsidP="00BD563F">
      <w:pPr>
        <w:pStyle w:val="ListParagraph"/>
        <w:widowControl w:val="0"/>
        <w:numPr>
          <w:ilvl w:val="1"/>
          <w:numId w:val="1"/>
        </w:numPr>
        <w:autoSpaceDE w:val="0"/>
        <w:autoSpaceDN w:val="0"/>
        <w:adjustRightInd w:val="0"/>
        <w:spacing w:after="0"/>
        <w:rPr>
          <w:rFonts w:ascii="Times New Roman" w:hAnsi="Times New Roman"/>
          <w:b/>
          <w:lang w:val="en-GB"/>
        </w:rPr>
      </w:pPr>
      <w:r w:rsidRPr="00BD563F">
        <w:rPr>
          <w:rFonts w:ascii="Times New Roman" w:hAnsi="Times New Roman"/>
          <w:lang w:val="en-GB"/>
        </w:rPr>
        <w:t xml:space="preserve">Use the demo page to explain the instructions to the participant: “This experiment will investigate your ability to rotate objects using visual imagery. On each trial, you will be asked to decide which </w:t>
      </w:r>
      <w:r w:rsidR="00C726A9">
        <w:rPr>
          <w:rFonts w:ascii="Times New Roman" w:hAnsi="Times New Roman"/>
          <w:lang w:val="en-GB"/>
        </w:rPr>
        <w:t xml:space="preserve">one </w:t>
      </w:r>
      <w:r w:rsidRPr="00BD563F">
        <w:rPr>
          <w:rFonts w:ascii="Times New Roman" w:hAnsi="Times New Roman"/>
          <w:lang w:val="en-GB"/>
        </w:rPr>
        <w:t>of two images is a rotated version of a familiar number or letter. The alternative will be a mirror image rotation of the same number or letter.</w:t>
      </w:r>
      <w:r w:rsidR="00C726A9">
        <w:rPr>
          <w:rFonts w:ascii="Times New Roman" w:hAnsi="Times New Roman"/>
          <w:lang w:val="en-GB"/>
        </w:rPr>
        <w:t xml:space="preserve"> Here</w:t>
      </w:r>
      <w:r w:rsidRPr="00BD563F">
        <w:rPr>
          <w:rFonts w:ascii="Times New Roman" w:hAnsi="Times New Roman"/>
          <w:lang w:val="en-GB"/>
        </w:rPr>
        <w:t xml:space="preserve"> is one example</w:t>
      </w:r>
      <w:r w:rsidR="00C726A9">
        <w:rPr>
          <w:rFonts w:ascii="Times New Roman" w:hAnsi="Times New Roman"/>
          <w:lang w:val="en-GB"/>
        </w:rPr>
        <w:t>:</w:t>
      </w:r>
      <w:r w:rsidRPr="00BD563F">
        <w:rPr>
          <w:rFonts w:ascii="Times New Roman" w:hAnsi="Times New Roman"/>
          <w:lang w:val="en-GB"/>
        </w:rPr>
        <w:t xml:space="preserve"> the number 3. And here is its mirror image. In a trial, you will see the original 3, along with something like the two examples on the bottom of the page</w:t>
      </w:r>
      <w:r w:rsidR="00C726A9">
        <w:rPr>
          <w:rFonts w:ascii="Times New Roman" w:hAnsi="Times New Roman"/>
          <w:lang w:val="en-GB"/>
        </w:rPr>
        <w:t>,</w:t>
      </w:r>
      <w:r w:rsidRPr="00BD563F">
        <w:rPr>
          <w:rFonts w:ascii="Times New Roman" w:hAnsi="Times New Roman"/>
          <w:lang w:val="en-GB"/>
        </w:rPr>
        <w:t xml:space="preserve"> the rotated 3 and a rotation of it</w:t>
      </w:r>
      <w:r w:rsidR="00B22F3F">
        <w:rPr>
          <w:rFonts w:ascii="Times New Roman" w:hAnsi="Times New Roman"/>
          <w:lang w:val="en-GB"/>
        </w:rPr>
        <w:t>s mirror image. You will say</w:t>
      </w:r>
      <w:r w:rsidRPr="00BD563F">
        <w:rPr>
          <w:rFonts w:ascii="Times New Roman" w:hAnsi="Times New Roman"/>
          <w:lang w:val="en-GB"/>
        </w:rPr>
        <w:t xml:space="preserve"> </w:t>
      </w:r>
      <w:r w:rsidR="00B22F3F">
        <w:rPr>
          <w:rFonts w:ascii="Times New Roman" w:hAnsi="Times New Roman"/>
          <w:lang w:val="en-GB"/>
        </w:rPr>
        <w:t>“</w:t>
      </w:r>
      <w:r w:rsidRPr="00BD563F">
        <w:rPr>
          <w:rFonts w:ascii="Times New Roman" w:hAnsi="Times New Roman"/>
          <w:lang w:val="en-GB"/>
        </w:rPr>
        <w:t>left</w:t>
      </w:r>
      <w:r w:rsidR="00B22F3F">
        <w:rPr>
          <w:rFonts w:ascii="Times New Roman" w:hAnsi="Times New Roman"/>
          <w:lang w:val="en-GB"/>
        </w:rPr>
        <w:t>”</w:t>
      </w:r>
      <w:r w:rsidRPr="00BD563F">
        <w:rPr>
          <w:rFonts w:ascii="Times New Roman" w:hAnsi="Times New Roman"/>
          <w:lang w:val="en-GB"/>
        </w:rPr>
        <w:t xml:space="preserve"> or </w:t>
      </w:r>
      <w:r w:rsidR="00B22F3F">
        <w:rPr>
          <w:rFonts w:ascii="Times New Roman" w:hAnsi="Times New Roman"/>
          <w:lang w:val="en-GB"/>
        </w:rPr>
        <w:t>“</w:t>
      </w:r>
      <w:r w:rsidRPr="00BD563F">
        <w:rPr>
          <w:rFonts w:ascii="Times New Roman" w:hAnsi="Times New Roman"/>
          <w:lang w:val="en-GB"/>
        </w:rPr>
        <w:t>right</w:t>
      </w:r>
      <w:r w:rsidR="00B22F3F">
        <w:rPr>
          <w:rFonts w:ascii="Times New Roman" w:hAnsi="Times New Roman"/>
          <w:lang w:val="en-GB"/>
        </w:rPr>
        <w:t>”</w:t>
      </w:r>
      <w:r w:rsidRPr="00BD563F">
        <w:rPr>
          <w:rFonts w:ascii="Times New Roman" w:hAnsi="Times New Roman"/>
          <w:lang w:val="en-GB"/>
        </w:rPr>
        <w:t xml:space="preserve"> to indicate which </w:t>
      </w:r>
      <w:r w:rsidR="00C726A9">
        <w:rPr>
          <w:rFonts w:ascii="Times New Roman" w:hAnsi="Times New Roman"/>
          <w:lang w:val="en-GB"/>
        </w:rPr>
        <w:t xml:space="preserve">one </w:t>
      </w:r>
      <w:r w:rsidRPr="00BD563F">
        <w:rPr>
          <w:rFonts w:ascii="Times New Roman" w:hAnsi="Times New Roman"/>
          <w:lang w:val="en-GB"/>
        </w:rPr>
        <w:t>you think is the original.</w:t>
      </w:r>
      <w:r w:rsidR="007E2171">
        <w:rPr>
          <w:rFonts w:ascii="Times New Roman" w:hAnsi="Times New Roman"/>
          <w:lang w:val="en-GB"/>
        </w:rPr>
        <w:t xml:space="preserve"> You should respond as quickly as possible without sacrificing accuracy. In other words, respond as soon as you are sure of the answer, but not sooner.</w:t>
      </w:r>
      <w:r w:rsidR="007B0F83">
        <w:rPr>
          <w:rFonts w:ascii="Times New Roman" w:hAnsi="Times New Roman"/>
          <w:lang w:val="en-GB"/>
        </w:rPr>
        <w:t>”</w:t>
      </w:r>
    </w:p>
    <w:p w14:paraId="1E66DCE1"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210EC164" w14:textId="74500EB9" w:rsidR="007E2171" w:rsidRPr="007E2171" w:rsidRDefault="007E2171"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Shuffle the 52 test pages</w:t>
      </w:r>
      <w:r w:rsidR="00BE1027">
        <w:rPr>
          <w:rFonts w:ascii="Times New Roman" w:hAnsi="Times New Roman"/>
          <w:lang w:val="en-GB"/>
        </w:rPr>
        <w:t xml:space="preserve"> to</w:t>
      </w:r>
      <w:r>
        <w:rPr>
          <w:rFonts w:ascii="Times New Roman" w:hAnsi="Times New Roman"/>
          <w:lang w:val="en-GB"/>
        </w:rPr>
        <w:t xml:space="preserve"> random</w:t>
      </w:r>
      <w:r w:rsidR="00BE1027">
        <w:rPr>
          <w:rFonts w:ascii="Times New Roman" w:hAnsi="Times New Roman"/>
          <w:lang w:val="en-GB"/>
        </w:rPr>
        <w:t>ize the</w:t>
      </w:r>
      <w:r>
        <w:rPr>
          <w:rFonts w:ascii="Times New Roman" w:hAnsi="Times New Roman"/>
          <w:lang w:val="en-GB"/>
        </w:rPr>
        <w:t xml:space="preserve"> order.</w:t>
      </w:r>
      <w:r w:rsidR="00BE1027">
        <w:rPr>
          <w:rFonts w:ascii="Times New Roman" w:hAnsi="Times New Roman"/>
          <w:lang w:val="en-GB"/>
        </w:rPr>
        <w:t xml:space="preserve"> After shuffling</w:t>
      </w:r>
      <w:r w:rsidR="00B22F3F">
        <w:rPr>
          <w:rFonts w:ascii="Times New Roman" w:hAnsi="Times New Roman"/>
          <w:lang w:val="en-GB"/>
        </w:rPr>
        <w:t xml:space="preserve">, enter the number tags of the trials in the order </w:t>
      </w:r>
      <w:r w:rsidR="00BE1027">
        <w:rPr>
          <w:rFonts w:ascii="Times New Roman" w:hAnsi="Times New Roman"/>
          <w:lang w:val="en-GB"/>
        </w:rPr>
        <w:t>they will be presented in on the response sheet</w:t>
      </w:r>
      <w:r w:rsidR="00B22F3F">
        <w:rPr>
          <w:rFonts w:ascii="Times New Roman" w:hAnsi="Times New Roman"/>
          <w:lang w:val="en-GB"/>
        </w:rPr>
        <w:t>.</w:t>
      </w:r>
    </w:p>
    <w:p w14:paraId="4F4ED5A4"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6FF6DFA4" w14:textId="7C61745A" w:rsidR="007E2171" w:rsidRPr="00BD563F" w:rsidRDefault="00BE1027"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w:t>
      </w:r>
      <w:r w:rsidR="007E2171">
        <w:rPr>
          <w:rFonts w:ascii="Times New Roman" w:hAnsi="Times New Roman"/>
          <w:lang w:val="en-GB"/>
        </w:rPr>
        <w:t>tart the experiment. Place the stack of pages face</w:t>
      </w:r>
      <w:r>
        <w:rPr>
          <w:rFonts w:ascii="Times New Roman" w:hAnsi="Times New Roman"/>
          <w:lang w:val="en-GB"/>
        </w:rPr>
        <w:t>-</w:t>
      </w:r>
      <w:r w:rsidR="007E2171">
        <w:rPr>
          <w:rFonts w:ascii="Times New Roman" w:hAnsi="Times New Roman"/>
          <w:lang w:val="en-GB"/>
        </w:rPr>
        <w:t xml:space="preserve">down between </w:t>
      </w:r>
      <w:r>
        <w:rPr>
          <w:rFonts w:ascii="Times New Roman" w:hAnsi="Times New Roman"/>
          <w:lang w:val="en-GB"/>
        </w:rPr>
        <w:t>the experimenter</w:t>
      </w:r>
      <w:r w:rsidR="007E2171">
        <w:rPr>
          <w:rFonts w:ascii="Times New Roman" w:hAnsi="Times New Roman"/>
          <w:lang w:val="en-GB"/>
        </w:rPr>
        <w:t xml:space="preserve"> and the participant</w:t>
      </w:r>
      <w:r w:rsidR="00B22F3F">
        <w:rPr>
          <w:rFonts w:ascii="Times New Roman" w:hAnsi="Times New Roman"/>
          <w:lang w:val="en-GB"/>
        </w:rPr>
        <w:t xml:space="preserve">, the number tags facing up. </w:t>
      </w:r>
      <w:r w:rsidR="007E2171">
        <w:rPr>
          <w:rFonts w:ascii="Times New Roman" w:hAnsi="Times New Roman"/>
          <w:lang w:val="en-GB"/>
        </w:rPr>
        <w:t xml:space="preserve"> </w:t>
      </w:r>
    </w:p>
    <w:p w14:paraId="3B2D2E1D"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0752E671" w14:textId="7C39E0CB" w:rsidR="00F6086C" w:rsidRPr="00DE6A74" w:rsidRDefault="00BE1027" w:rsidP="00F6086C">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Have t</w:t>
      </w:r>
      <w:r w:rsidR="007E2171">
        <w:rPr>
          <w:rFonts w:ascii="Times New Roman" w:hAnsi="Times New Roman"/>
          <w:lang w:val="en-GB"/>
        </w:rPr>
        <w:t>he assistant hold the stopwatch</w:t>
      </w:r>
      <w:r w:rsidR="00B22F3F">
        <w:rPr>
          <w:rFonts w:ascii="Times New Roman" w:hAnsi="Times New Roman"/>
          <w:lang w:val="en-GB"/>
        </w:rPr>
        <w:t xml:space="preserve">. </w:t>
      </w:r>
    </w:p>
    <w:p w14:paraId="125F327A"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781B46DB" w14:textId="63F7CABB" w:rsidR="00BD563F" w:rsidRPr="00B22F3F"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On each trial, </w:t>
      </w:r>
      <w:r w:rsidR="00BE1027">
        <w:rPr>
          <w:rFonts w:ascii="Times New Roman" w:hAnsi="Times New Roman"/>
          <w:lang w:val="en-GB"/>
        </w:rPr>
        <w:t xml:space="preserve">have </w:t>
      </w:r>
      <w:r>
        <w:rPr>
          <w:rFonts w:ascii="Times New Roman" w:hAnsi="Times New Roman"/>
          <w:lang w:val="en-GB"/>
        </w:rPr>
        <w:t>the assistant say, “</w:t>
      </w:r>
      <w:r w:rsidR="00BE1027">
        <w:rPr>
          <w:rFonts w:ascii="Times New Roman" w:hAnsi="Times New Roman"/>
          <w:lang w:val="en-GB"/>
        </w:rPr>
        <w:t>G</w:t>
      </w:r>
      <w:r>
        <w:rPr>
          <w:rFonts w:ascii="Times New Roman" w:hAnsi="Times New Roman"/>
          <w:lang w:val="en-GB"/>
        </w:rPr>
        <w:t xml:space="preserve">o,” </w:t>
      </w:r>
      <w:r w:rsidR="00BE1027">
        <w:rPr>
          <w:rFonts w:ascii="Times New Roman" w:hAnsi="Times New Roman"/>
          <w:lang w:val="en-GB"/>
        </w:rPr>
        <w:t>when</w:t>
      </w:r>
      <w:r>
        <w:rPr>
          <w:rFonts w:ascii="Times New Roman" w:hAnsi="Times New Roman"/>
          <w:lang w:val="en-GB"/>
        </w:rPr>
        <w:t xml:space="preserve"> </w:t>
      </w:r>
      <w:r w:rsidR="00BE1027">
        <w:rPr>
          <w:rFonts w:ascii="Times New Roman" w:hAnsi="Times New Roman"/>
          <w:lang w:val="en-GB"/>
        </w:rPr>
        <w:t>t</w:t>
      </w:r>
      <w:r>
        <w:rPr>
          <w:rFonts w:ascii="Times New Roman" w:hAnsi="Times New Roman"/>
          <w:lang w:val="en-GB"/>
        </w:rPr>
        <w:t>he</w:t>
      </w:r>
      <w:r w:rsidR="00BE1027">
        <w:rPr>
          <w:rFonts w:ascii="Times New Roman" w:hAnsi="Times New Roman"/>
          <w:lang w:val="en-GB"/>
        </w:rPr>
        <w:t>y</w:t>
      </w:r>
      <w:r>
        <w:rPr>
          <w:rFonts w:ascii="Times New Roman" w:hAnsi="Times New Roman"/>
          <w:lang w:val="en-GB"/>
        </w:rPr>
        <w:t xml:space="preserve"> start the timer</w:t>
      </w:r>
      <w:r w:rsidR="00BE1027">
        <w:rPr>
          <w:rFonts w:ascii="Times New Roman" w:hAnsi="Times New Roman"/>
          <w:lang w:val="en-GB"/>
        </w:rPr>
        <w:t>.</w:t>
      </w:r>
      <w:r>
        <w:rPr>
          <w:rFonts w:ascii="Times New Roman" w:hAnsi="Times New Roman"/>
          <w:lang w:val="en-GB"/>
        </w:rPr>
        <w:t xml:space="preserve"> </w:t>
      </w:r>
      <w:r w:rsidR="00BE1027">
        <w:rPr>
          <w:rFonts w:ascii="Times New Roman" w:hAnsi="Times New Roman"/>
          <w:lang w:val="en-GB"/>
        </w:rPr>
        <w:t>At this signal,</w:t>
      </w:r>
      <w:r>
        <w:rPr>
          <w:rFonts w:ascii="Times New Roman" w:hAnsi="Times New Roman"/>
          <w:lang w:val="en-GB"/>
        </w:rPr>
        <w:t xml:space="preserve"> flip over the page for that trial. </w:t>
      </w:r>
      <w:r w:rsidR="00BE1027">
        <w:rPr>
          <w:rFonts w:ascii="Times New Roman" w:hAnsi="Times New Roman"/>
          <w:lang w:val="en-GB"/>
        </w:rPr>
        <w:t>Have t</w:t>
      </w:r>
      <w:r>
        <w:rPr>
          <w:rFonts w:ascii="Times New Roman" w:hAnsi="Times New Roman"/>
          <w:lang w:val="en-GB"/>
        </w:rPr>
        <w:t>he participant study the page and say “</w:t>
      </w:r>
      <w:r w:rsidR="00BE1027">
        <w:rPr>
          <w:rFonts w:ascii="Times New Roman" w:hAnsi="Times New Roman"/>
          <w:lang w:val="en-GB"/>
        </w:rPr>
        <w:t>r</w:t>
      </w:r>
      <w:r>
        <w:rPr>
          <w:rFonts w:ascii="Times New Roman" w:hAnsi="Times New Roman"/>
          <w:lang w:val="en-GB"/>
        </w:rPr>
        <w:t>ight” or “</w:t>
      </w:r>
      <w:r w:rsidR="00BE1027">
        <w:rPr>
          <w:rFonts w:ascii="Times New Roman" w:hAnsi="Times New Roman"/>
          <w:lang w:val="en-GB"/>
        </w:rPr>
        <w:t>l</w:t>
      </w:r>
      <w:r>
        <w:rPr>
          <w:rFonts w:ascii="Times New Roman" w:hAnsi="Times New Roman"/>
          <w:lang w:val="en-GB"/>
        </w:rPr>
        <w:t>eft” to indicate which character is the answer for that trial.</w:t>
      </w:r>
    </w:p>
    <w:p w14:paraId="50813173"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1966E918" w14:textId="6A9DA80D" w:rsidR="00BE1027" w:rsidRPr="00DE6A74"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When the participant reports a response, </w:t>
      </w:r>
      <w:r w:rsidR="00BE1027">
        <w:rPr>
          <w:rFonts w:ascii="Times New Roman" w:hAnsi="Times New Roman"/>
          <w:lang w:val="en-GB"/>
        </w:rPr>
        <w:t xml:space="preserve">have </w:t>
      </w:r>
      <w:r>
        <w:rPr>
          <w:rFonts w:ascii="Times New Roman" w:hAnsi="Times New Roman"/>
          <w:lang w:val="en-GB"/>
        </w:rPr>
        <w:t>the assistant stop the timer</w:t>
      </w:r>
      <w:r w:rsidR="00BE1027">
        <w:rPr>
          <w:rFonts w:ascii="Times New Roman" w:hAnsi="Times New Roman"/>
          <w:lang w:val="en-GB"/>
        </w:rPr>
        <w:t>. Then, record</w:t>
      </w:r>
      <w:r>
        <w:rPr>
          <w:rFonts w:ascii="Times New Roman" w:hAnsi="Times New Roman"/>
          <w:lang w:val="en-GB"/>
        </w:rPr>
        <w:t xml:space="preserve"> the </w:t>
      </w:r>
      <w:r w:rsidR="00BE1027">
        <w:rPr>
          <w:rFonts w:ascii="Times New Roman" w:hAnsi="Times New Roman"/>
          <w:lang w:val="en-GB"/>
        </w:rPr>
        <w:t>response time and the answer given on the r</w:t>
      </w:r>
      <w:r>
        <w:rPr>
          <w:rFonts w:ascii="Times New Roman" w:hAnsi="Times New Roman"/>
          <w:lang w:val="en-GB"/>
        </w:rPr>
        <w:t xml:space="preserve">esponse </w:t>
      </w:r>
      <w:r w:rsidR="00BE1027">
        <w:rPr>
          <w:rFonts w:ascii="Times New Roman" w:hAnsi="Times New Roman"/>
          <w:lang w:val="en-GB"/>
        </w:rPr>
        <w:t>s</w:t>
      </w:r>
      <w:r>
        <w:rPr>
          <w:rFonts w:ascii="Times New Roman" w:hAnsi="Times New Roman"/>
          <w:lang w:val="en-GB"/>
        </w:rPr>
        <w:t xml:space="preserve">heet. </w:t>
      </w:r>
    </w:p>
    <w:p w14:paraId="1E0B7D7C" w14:textId="77777777" w:rsidR="00BE1027" w:rsidRPr="00DE6A74" w:rsidRDefault="00BE1027" w:rsidP="00DE6A74">
      <w:pPr>
        <w:pStyle w:val="ListParagraph"/>
        <w:rPr>
          <w:rFonts w:ascii="Times New Roman" w:hAnsi="Times New Roman"/>
          <w:lang w:val="en-GB"/>
        </w:rPr>
      </w:pPr>
    </w:p>
    <w:p w14:paraId="6040C91A" w14:textId="3D44D8D5" w:rsidR="00B22F3F" w:rsidRPr="00B22F3F"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Repeat this procedure for all 52 trials.</w:t>
      </w:r>
    </w:p>
    <w:p w14:paraId="264C19A9" w14:textId="77777777" w:rsidR="00F6086C" w:rsidRDefault="00F6086C" w:rsidP="00DE6A74">
      <w:pPr>
        <w:pStyle w:val="ListParagraph"/>
        <w:widowControl w:val="0"/>
        <w:autoSpaceDE w:val="0"/>
        <w:autoSpaceDN w:val="0"/>
        <w:adjustRightInd w:val="0"/>
        <w:spacing w:after="0"/>
        <w:rPr>
          <w:rFonts w:ascii="Times New Roman" w:hAnsi="Times New Roman"/>
          <w:b/>
          <w:lang w:val="en-GB"/>
        </w:rPr>
      </w:pPr>
    </w:p>
    <w:p w14:paraId="1B592059" w14:textId="695BB78B" w:rsidR="00B22F3F" w:rsidRPr="00DE6A74" w:rsidRDefault="00B22F3F" w:rsidP="00B22F3F">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Analysis</w:t>
      </w:r>
      <w:r w:rsidR="00BE1027">
        <w:rPr>
          <w:rFonts w:ascii="Times New Roman" w:hAnsi="Times New Roman"/>
          <w:lang w:val="en-GB"/>
        </w:rPr>
        <w:t>.</w:t>
      </w:r>
    </w:p>
    <w:p w14:paraId="3E103618"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7B1D677E" w14:textId="36EB55B4" w:rsidR="00B22F3F" w:rsidRPr="00B22F3F" w:rsidRDefault="00B22F3F"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When the experiment is done, analy</w:t>
      </w:r>
      <w:r w:rsidR="00E93D37">
        <w:rPr>
          <w:rFonts w:ascii="Times New Roman" w:hAnsi="Times New Roman"/>
          <w:lang w:val="en-GB"/>
        </w:rPr>
        <w:t>z</w:t>
      </w:r>
      <w:r>
        <w:rPr>
          <w:rFonts w:ascii="Times New Roman" w:hAnsi="Times New Roman"/>
          <w:lang w:val="en-GB"/>
        </w:rPr>
        <w:t>e the data</w:t>
      </w:r>
      <w:r w:rsidR="00E93D37">
        <w:rPr>
          <w:rFonts w:ascii="Times New Roman" w:hAnsi="Times New Roman"/>
          <w:lang w:val="en-GB"/>
        </w:rPr>
        <w:t>.</w:t>
      </w:r>
    </w:p>
    <w:p w14:paraId="58D9FEC8"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6965DA87" w14:textId="4AD363FC" w:rsidR="00B22F3F" w:rsidRPr="00F061D7" w:rsidRDefault="009E572A"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Enter the handwritten number tags, responses, and response times into a digital copy of the response sheet, and save it with a new name, for example, </w:t>
      </w:r>
      <w:r w:rsidR="00E93D37">
        <w:rPr>
          <w:rFonts w:ascii="Times New Roman" w:hAnsi="Times New Roman"/>
          <w:lang w:val="en-GB"/>
        </w:rPr>
        <w:t>“</w:t>
      </w:r>
      <w:r w:rsidR="00CF6EE5">
        <w:rPr>
          <w:rFonts w:ascii="Times New Roman" w:hAnsi="Times New Roman"/>
          <w:lang w:val="en-GB"/>
        </w:rPr>
        <w:t>Participant 1 MR responses</w:t>
      </w:r>
      <w:r w:rsidR="00100BD0">
        <w:rPr>
          <w:rFonts w:ascii="Times New Roman" w:hAnsi="Times New Roman"/>
          <w:lang w:val="en-GB"/>
        </w:rPr>
        <w:t>” (</w:t>
      </w:r>
      <w:r w:rsidR="00100BD0" w:rsidRPr="00DE6A74">
        <w:rPr>
          <w:rFonts w:ascii="Times New Roman" w:hAnsi="Times New Roman"/>
          <w:b/>
          <w:lang w:val="en-GB"/>
        </w:rPr>
        <w:t xml:space="preserve">Table </w:t>
      </w:r>
      <w:r w:rsidR="001A2FC6">
        <w:rPr>
          <w:rFonts w:ascii="Times New Roman" w:hAnsi="Times New Roman"/>
          <w:b/>
          <w:lang w:val="en-GB"/>
        </w:rPr>
        <w:t>3</w:t>
      </w:r>
      <w:r w:rsidR="00100BD0">
        <w:rPr>
          <w:rFonts w:ascii="Times New Roman" w:hAnsi="Times New Roman"/>
          <w:lang w:val="en-GB"/>
        </w:rPr>
        <w:t>).</w:t>
      </w:r>
    </w:p>
    <w:p w14:paraId="139BBE23"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3DE7CD3C" w14:textId="5CD0B77E" w:rsidR="00F061D7" w:rsidRPr="00F061D7" w:rsidRDefault="00F061D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Sort the data by the number tags, 1-52. </w:t>
      </w:r>
    </w:p>
    <w:p w14:paraId="7BB2C0CF"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00B9391D" w14:textId="19976AD7" w:rsidR="00F061D7" w:rsidRPr="00F061D7" w:rsidRDefault="00E93D3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O</w:t>
      </w:r>
      <w:r w:rsidR="00F061D7">
        <w:rPr>
          <w:rFonts w:ascii="Times New Roman" w:hAnsi="Times New Roman"/>
          <w:lang w:val="en-GB"/>
        </w:rPr>
        <w:t xml:space="preserve">pen the </w:t>
      </w:r>
      <w:r>
        <w:rPr>
          <w:rFonts w:ascii="Times New Roman" w:hAnsi="Times New Roman"/>
          <w:lang w:val="en-GB"/>
        </w:rPr>
        <w:t>r</w:t>
      </w:r>
      <w:r w:rsidR="00F061D7">
        <w:rPr>
          <w:rFonts w:ascii="Times New Roman" w:hAnsi="Times New Roman"/>
          <w:lang w:val="en-GB"/>
        </w:rPr>
        <w:t xml:space="preserve">esponse </w:t>
      </w:r>
      <w:r>
        <w:rPr>
          <w:rFonts w:ascii="Times New Roman" w:hAnsi="Times New Roman"/>
          <w:lang w:val="en-GB"/>
        </w:rPr>
        <w:t>k</w:t>
      </w:r>
      <w:r w:rsidR="00F061D7">
        <w:rPr>
          <w:rFonts w:ascii="Times New Roman" w:hAnsi="Times New Roman"/>
          <w:lang w:val="en-GB"/>
        </w:rPr>
        <w:t>ey and sort by number tag. Cut and paste the contents of the response key into the sheet with the participant responses, so now there are columns reporting both the responses and response times of the participant</w:t>
      </w:r>
      <w:r>
        <w:rPr>
          <w:rFonts w:ascii="Times New Roman" w:hAnsi="Times New Roman"/>
          <w:lang w:val="en-GB"/>
        </w:rPr>
        <w:t>,</w:t>
      </w:r>
      <w:r w:rsidR="00F061D7">
        <w:rPr>
          <w:rFonts w:ascii="Times New Roman" w:hAnsi="Times New Roman"/>
          <w:lang w:val="en-GB"/>
        </w:rPr>
        <w:t xml:space="preserve"> and the details of each trial. </w:t>
      </w:r>
    </w:p>
    <w:p w14:paraId="18FB4C81"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2F89D295" w14:textId="716CF9A5" w:rsidR="00F061D7" w:rsidRPr="00F061D7" w:rsidRDefault="00F061D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Add one more column to the end of the sheet, labelled </w:t>
      </w:r>
      <w:r w:rsidR="00E93D37">
        <w:rPr>
          <w:rFonts w:ascii="Times New Roman" w:hAnsi="Times New Roman"/>
          <w:lang w:val="en-GB"/>
        </w:rPr>
        <w:t>“</w:t>
      </w:r>
      <w:r>
        <w:rPr>
          <w:rFonts w:ascii="Times New Roman" w:hAnsi="Times New Roman"/>
          <w:lang w:val="en-GB"/>
        </w:rPr>
        <w:t>Response Correct?</w:t>
      </w:r>
      <w:r w:rsidR="00E93D37">
        <w:rPr>
          <w:rFonts w:ascii="Times New Roman" w:hAnsi="Times New Roman"/>
          <w:lang w:val="en-GB"/>
        </w:rPr>
        <w:t>”</w:t>
      </w:r>
      <w:r>
        <w:rPr>
          <w:rFonts w:ascii="Times New Roman" w:hAnsi="Times New Roman"/>
          <w:lang w:val="en-GB"/>
        </w:rPr>
        <w:t xml:space="preserve"> Compare the response given with the correct response in each row, and enter a 1 in </w:t>
      </w:r>
      <w:r w:rsidR="00E93D37">
        <w:rPr>
          <w:rFonts w:ascii="Times New Roman" w:hAnsi="Times New Roman"/>
          <w:lang w:val="en-GB"/>
        </w:rPr>
        <w:t>the r</w:t>
      </w:r>
      <w:r>
        <w:rPr>
          <w:rFonts w:ascii="Times New Roman" w:hAnsi="Times New Roman"/>
          <w:lang w:val="en-GB"/>
        </w:rPr>
        <w:t xml:space="preserve">esponse </w:t>
      </w:r>
      <w:r w:rsidR="00E93D37">
        <w:rPr>
          <w:rFonts w:ascii="Times New Roman" w:hAnsi="Times New Roman"/>
          <w:lang w:val="en-GB"/>
        </w:rPr>
        <w:t>c</w:t>
      </w:r>
      <w:r>
        <w:rPr>
          <w:rFonts w:ascii="Times New Roman" w:hAnsi="Times New Roman"/>
          <w:lang w:val="en-GB"/>
        </w:rPr>
        <w:t xml:space="preserve">orrect </w:t>
      </w:r>
      <w:r w:rsidR="00E93D37">
        <w:rPr>
          <w:rFonts w:ascii="Times New Roman" w:hAnsi="Times New Roman"/>
          <w:lang w:val="en-GB"/>
        </w:rPr>
        <w:t xml:space="preserve">row </w:t>
      </w:r>
      <w:r>
        <w:rPr>
          <w:rFonts w:ascii="Times New Roman" w:hAnsi="Times New Roman"/>
          <w:lang w:val="en-GB"/>
        </w:rPr>
        <w:t>if the answer given was correct</w:t>
      </w:r>
      <w:r w:rsidR="00E93D37">
        <w:rPr>
          <w:rFonts w:ascii="Times New Roman" w:hAnsi="Times New Roman"/>
          <w:lang w:val="en-GB"/>
        </w:rPr>
        <w:t xml:space="preserve"> or</w:t>
      </w:r>
      <w:r>
        <w:rPr>
          <w:rFonts w:ascii="Times New Roman" w:hAnsi="Times New Roman"/>
          <w:lang w:val="en-GB"/>
        </w:rPr>
        <w:t xml:space="preserve"> a 0 if it was not. </w:t>
      </w:r>
    </w:p>
    <w:p w14:paraId="1AD5D93A"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3D5B4400" w14:textId="37EF06C8" w:rsidR="00F061D7" w:rsidRPr="00B22F3F" w:rsidRDefault="00E93D3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w:t>
      </w:r>
      <w:r w:rsidR="00F061D7">
        <w:rPr>
          <w:rFonts w:ascii="Times New Roman" w:hAnsi="Times New Roman"/>
          <w:lang w:val="en-GB"/>
        </w:rPr>
        <w:t xml:space="preserve">ummarize the results. </w:t>
      </w:r>
      <w:r>
        <w:rPr>
          <w:rFonts w:ascii="Times New Roman" w:hAnsi="Times New Roman"/>
          <w:lang w:val="en-GB"/>
        </w:rPr>
        <w:t>Average</w:t>
      </w:r>
      <w:r w:rsidR="00F061D7">
        <w:rPr>
          <w:rFonts w:ascii="Times New Roman" w:hAnsi="Times New Roman"/>
          <w:lang w:val="en-GB"/>
        </w:rPr>
        <w:t xml:space="preserve"> the </w:t>
      </w:r>
      <w:r>
        <w:rPr>
          <w:rFonts w:ascii="Times New Roman" w:hAnsi="Times New Roman"/>
          <w:lang w:val="en-GB"/>
        </w:rPr>
        <w:t>“</w:t>
      </w:r>
      <w:r w:rsidR="00F061D7">
        <w:rPr>
          <w:rFonts w:ascii="Times New Roman" w:hAnsi="Times New Roman"/>
          <w:lang w:val="en-GB"/>
        </w:rPr>
        <w:t>Response Correct?</w:t>
      </w:r>
      <w:r>
        <w:rPr>
          <w:rFonts w:ascii="Times New Roman" w:hAnsi="Times New Roman"/>
          <w:lang w:val="en-GB"/>
        </w:rPr>
        <w:t>”</w:t>
      </w:r>
      <w:r w:rsidR="00F061D7">
        <w:rPr>
          <w:rFonts w:ascii="Times New Roman" w:hAnsi="Times New Roman"/>
          <w:lang w:val="en-GB"/>
        </w:rPr>
        <w:t xml:space="preserve"> column</w:t>
      </w:r>
      <w:r>
        <w:rPr>
          <w:rFonts w:ascii="Times New Roman" w:hAnsi="Times New Roman"/>
          <w:lang w:val="en-GB"/>
        </w:rPr>
        <w:t xml:space="preserve"> to</w:t>
      </w:r>
      <w:r w:rsidR="00F061D7">
        <w:rPr>
          <w:rFonts w:ascii="Times New Roman" w:hAnsi="Times New Roman"/>
          <w:lang w:val="en-GB"/>
        </w:rPr>
        <w:t xml:space="preserve"> see the overall proportion of trials with correct responses. This should be very high or perfect for most participants. </w:t>
      </w:r>
      <w:r>
        <w:rPr>
          <w:rFonts w:ascii="Times New Roman" w:hAnsi="Times New Roman"/>
          <w:lang w:val="en-GB"/>
        </w:rPr>
        <w:t>A</w:t>
      </w:r>
      <w:r w:rsidR="00F061D7">
        <w:rPr>
          <w:rFonts w:ascii="Times New Roman" w:hAnsi="Times New Roman"/>
          <w:lang w:val="en-GB"/>
        </w:rPr>
        <w:t>verag</w:t>
      </w:r>
      <w:r>
        <w:rPr>
          <w:rFonts w:ascii="Times New Roman" w:hAnsi="Times New Roman"/>
          <w:lang w:val="en-GB"/>
        </w:rPr>
        <w:t>e</w:t>
      </w:r>
      <w:r w:rsidR="00F061D7">
        <w:rPr>
          <w:rFonts w:ascii="Times New Roman" w:hAnsi="Times New Roman"/>
          <w:lang w:val="en-GB"/>
        </w:rPr>
        <w:t xml:space="preserve"> the response time column to get a sense of the overall response times</w:t>
      </w:r>
      <w:r>
        <w:rPr>
          <w:rFonts w:ascii="Times New Roman" w:hAnsi="Times New Roman"/>
          <w:lang w:val="en-GB"/>
        </w:rPr>
        <w:t>.</w:t>
      </w:r>
      <w:r w:rsidR="00F061D7">
        <w:rPr>
          <w:rFonts w:ascii="Times New Roman" w:hAnsi="Times New Roman"/>
          <w:lang w:val="en-GB"/>
        </w:rPr>
        <w:t xml:space="preserve"> </w:t>
      </w:r>
      <w:r>
        <w:rPr>
          <w:rFonts w:ascii="Times New Roman" w:hAnsi="Times New Roman"/>
          <w:lang w:val="en-GB"/>
        </w:rPr>
        <w:t>T</w:t>
      </w:r>
      <w:r w:rsidR="00F061D7">
        <w:rPr>
          <w:rFonts w:ascii="Times New Roman" w:hAnsi="Times New Roman"/>
          <w:lang w:val="en-GB"/>
        </w:rPr>
        <w:t xml:space="preserve">hat column </w:t>
      </w:r>
      <w:r>
        <w:rPr>
          <w:rFonts w:ascii="Times New Roman" w:hAnsi="Times New Roman"/>
          <w:lang w:val="en-GB"/>
        </w:rPr>
        <w:t xml:space="preserve">can also be averaged </w:t>
      </w:r>
      <w:r w:rsidR="00F061D7">
        <w:rPr>
          <w:rFonts w:ascii="Times New Roman" w:hAnsi="Times New Roman"/>
          <w:lang w:val="en-GB"/>
        </w:rPr>
        <w:t xml:space="preserve">while filtering by the letter on the trial and/or the orientation of the letter. </w:t>
      </w:r>
    </w:p>
    <w:p w14:paraId="6F58862D" w14:textId="3BB3312D" w:rsidR="007027F2" w:rsidRPr="007027F2" w:rsidRDefault="00373745" w:rsidP="007027F2">
      <w:pPr>
        <w:widowControl w:val="0"/>
        <w:autoSpaceDE w:val="0"/>
        <w:autoSpaceDN w:val="0"/>
        <w:adjustRightInd w:val="0"/>
        <w:spacing w:after="0"/>
        <w:rPr>
          <w:rFonts w:ascii="Times New Roman" w:hAnsi="Times New Roman"/>
          <w:lang w:val="en-GB"/>
        </w:rPr>
      </w:pPr>
      <w:r>
        <w:rPr>
          <w:rFonts w:ascii="Times New Roman" w:hAnsi="Times New Roman"/>
          <w:b/>
          <w:lang w:val="en-GB"/>
        </w:rPr>
        <w:tab/>
      </w:r>
    </w:p>
    <w:p w14:paraId="501BE08A" w14:textId="12F97953"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00F6086C">
        <w:rPr>
          <w:rFonts w:ascii="Times New Roman" w:hAnsi="Times New Roman" w:cs="Times New Roman"/>
          <w:b/>
          <w:sz w:val="28"/>
        </w:rPr>
        <w:t>s:</w:t>
      </w:r>
      <w:r w:rsidRPr="004F06C2">
        <w:rPr>
          <w:rFonts w:ascii="Times New Roman" w:hAnsi="Times New Roman" w:cs="Times New Roman"/>
          <w:b/>
        </w:rPr>
        <w:t xml:space="preserve"> </w:t>
      </w:r>
    </w:p>
    <w:p w14:paraId="525026C8" w14:textId="5DFDC648" w:rsidR="00E3711D" w:rsidRDefault="00E3711D" w:rsidP="00D70383">
      <w:pPr>
        <w:spacing w:after="0"/>
        <w:rPr>
          <w:rFonts w:ascii="Times New Roman" w:hAnsi="Times New Roman" w:cs="Times New Roman"/>
        </w:rPr>
      </w:pPr>
      <w:r>
        <w:rPr>
          <w:rFonts w:ascii="Times New Roman" w:hAnsi="Times New Roman" w:cs="Times New Roman"/>
        </w:rPr>
        <w:t>A common way to graph the results is to plot the response time for each character as a function of the rotation of the character (and its mirror image)</w:t>
      </w:r>
      <w:r w:rsidR="00EB0349">
        <w:rPr>
          <w:rFonts w:ascii="Times New Roman" w:hAnsi="Times New Roman" w:cs="Times New Roman"/>
        </w:rPr>
        <w:t xml:space="preserve"> (</w:t>
      </w:r>
      <w:r w:rsidRPr="00E3711D">
        <w:rPr>
          <w:rFonts w:ascii="Times New Roman" w:hAnsi="Times New Roman" w:cs="Times New Roman"/>
          <w:b/>
        </w:rPr>
        <w:t xml:space="preserve">Figure </w:t>
      </w:r>
      <w:r w:rsidR="00100BD0">
        <w:rPr>
          <w:rFonts w:ascii="Times New Roman" w:hAnsi="Times New Roman" w:cs="Times New Roman"/>
          <w:b/>
        </w:rPr>
        <w:t>6</w:t>
      </w:r>
      <w:r w:rsidR="00EB0349">
        <w:rPr>
          <w:rFonts w:ascii="Times New Roman" w:hAnsi="Times New Roman" w:cs="Times New Roman"/>
        </w:rPr>
        <w:t>).</w:t>
      </w:r>
      <w:r>
        <w:rPr>
          <w:rFonts w:ascii="Times New Roman" w:hAnsi="Times New Roman" w:cs="Times New Roman"/>
        </w:rPr>
        <w:t xml:space="preserve"> </w:t>
      </w:r>
    </w:p>
    <w:p w14:paraId="473CD96A" w14:textId="77777777" w:rsidR="00E3711D" w:rsidRDefault="00E3711D" w:rsidP="00D70383">
      <w:pPr>
        <w:spacing w:after="0"/>
        <w:rPr>
          <w:rFonts w:ascii="Times New Roman" w:hAnsi="Times New Roman" w:cs="Times New Roman"/>
        </w:rPr>
      </w:pPr>
    </w:p>
    <w:p w14:paraId="046D9F23" w14:textId="0A11F690" w:rsidR="00E3711D" w:rsidRPr="004F06C2" w:rsidRDefault="00E3711D" w:rsidP="00D70383">
      <w:pPr>
        <w:spacing w:after="0"/>
        <w:rPr>
          <w:rFonts w:ascii="Times New Roman" w:hAnsi="Times New Roman" w:cs="Times New Roman"/>
        </w:rPr>
      </w:pPr>
      <w:r>
        <w:rPr>
          <w:rFonts w:ascii="Times New Roman" w:hAnsi="Times New Roman" w:cs="Times New Roman"/>
        </w:rPr>
        <w:t xml:space="preserve">One of the most interesting common results associated with mental rotation tasks is that the amount of time it takes to produce a response is proportional to the degree of rotation distinguishing the target character and its rotated </w:t>
      </w:r>
      <w:r w:rsidR="002D5D12">
        <w:rPr>
          <w:rFonts w:ascii="Times New Roman" w:hAnsi="Times New Roman" w:cs="Times New Roman"/>
        </w:rPr>
        <w:t xml:space="preserve">pair. In other words, the time it takes to rotate an object mentally seems proportional to the time it would take to actually rotate physical objects in order to place them at the same orientation. This suggests that mental rotation relies on mechanisms that really try to simulate physical space in the brain, even though no pieces of the brain rotate. </w:t>
      </w:r>
    </w:p>
    <w:p w14:paraId="6C8F0043" w14:textId="77777777" w:rsidR="00722C0C" w:rsidRDefault="00722C0C" w:rsidP="00D70383">
      <w:pPr>
        <w:spacing w:after="0"/>
        <w:rPr>
          <w:rFonts w:ascii="Times New Roman" w:hAnsi="Times New Roman" w:cs="Times New Roman"/>
          <w:b/>
          <w:sz w:val="28"/>
        </w:rPr>
      </w:pPr>
    </w:p>
    <w:p w14:paraId="45DA03D6" w14:textId="07B01F27" w:rsidR="000331A6" w:rsidRPr="004F06C2" w:rsidRDefault="00DD2B35" w:rsidP="00D70383">
      <w:pPr>
        <w:spacing w:after="0"/>
        <w:rPr>
          <w:rFonts w:ascii="Times New Roman" w:hAnsi="Times New Roman" w:cs="Times New Roman"/>
        </w:rPr>
      </w:pPr>
      <w:commentRangeStart w:id="38"/>
      <w:commentRangeStart w:id="39"/>
      <w:r w:rsidRPr="004F06C2">
        <w:rPr>
          <w:rFonts w:ascii="Times New Roman" w:hAnsi="Times New Roman" w:cs="Times New Roman"/>
          <w:b/>
          <w:sz w:val="28"/>
        </w:rPr>
        <w:t>Applications</w:t>
      </w:r>
      <w:commentRangeEnd w:id="38"/>
      <w:r w:rsidR="003F7581">
        <w:rPr>
          <w:rStyle w:val="CommentReference"/>
        </w:rPr>
        <w:commentReference w:id="38"/>
      </w:r>
      <w:r w:rsidR="00F6086C">
        <w:rPr>
          <w:rFonts w:ascii="Times New Roman" w:hAnsi="Times New Roman" w:cs="Times New Roman"/>
          <w:b/>
          <w:sz w:val="28"/>
        </w:rPr>
        <w:t>:</w:t>
      </w:r>
      <w:commentRangeEnd w:id="39"/>
      <w:r w:rsidR="00857C02">
        <w:rPr>
          <w:rStyle w:val="CommentReference"/>
        </w:rPr>
        <w:commentReference w:id="39"/>
      </w:r>
      <w:r w:rsidRPr="004F06C2">
        <w:rPr>
          <w:rFonts w:ascii="Times New Roman" w:hAnsi="Times New Roman" w:cs="Times New Roman"/>
        </w:rPr>
        <w:t xml:space="preserve"> </w:t>
      </w:r>
    </w:p>
    <w:p w14:paraId="71F3BC23" w14:textId="22F6AA34" w:rsidR="00D70383" w:rsidRDefault="008D125A" w:rsidP="00D70383">
      <w:pPr>
        <w:spacing w:after="0"/>
        <w:rPr>
          <w:ins w:id="40" w:author="Jonathan Flombaum" w:date="2015-04-06T15:55:00Z"/>
          <w:rFonts w:ascii="Times New Roman" w:hAnsi="Times New Roman" w:cs="Times New Roman"/>
        </w:rPr>
      </w:pPr>
      <w:r>
        <w:rPr>
          <w:rFonts w:ascii="Times New Roman" w:hAnsi="Times New Roman" w:cs="Times New Roman"/>
        </w:rPr>
        <w:t xml:space="preserve">One of the main practical applications for mental rotation tasks is to identify people who are especially good at visual thinking about physical spaces. Think about the </w:t>
      </w:r>
      <w:commentRangeStart w:id="41"/>
      <w:r>
        <w:rPr>
          <w:rFonts w:ascii="Times New Roman" w:hAnsi="Times New Roman" w:cs="Times New Roman"/>
        </w:rPr>
        <w:t xml:space="preserve">skills it takes to be a good </w:t>
      </w:r>
      <w:commentRangeEnd w:id="41"/>
      <w:r w:rsidR="00CF3361">
        <w:rPr>
          <w:rStyle w:val="CommentReference"/>
        </w:rPr>
        <w:commentReference w:id="41"/>
      </w:r>
      <w:r>
        <w:rPr>
          <w:rFonts w:ascii="Times New Roman" w:hAnsi="Times New Roman" w:cs="Times New Roman"/>
        </w:rPr>
        <w:t>architect, mechanical engineer, an expert carpenter</w:t>
      </w:r>
      <w:r w:rsidR="003F7581">
        <w:rPr>
          <w:rFonts w:ascii="Times New Roman" w:hAnsi="Times New Roman" w:cs="Times New Roman"/>
        </w:rPr>
        <w:t>,</w:t>
      </w:r>
      <w:r>
        <w:rPr>
          <w:rFonts w:ascii="Times New Roman" w:hAnsi="Times New Roman" w:cs="Times New Roman"/>
        </w:rPr>
        <w:t xml:space="preserve"> or welder. Some people are really good at using mental imagery to guide their actions, and some people are not very good at all, reporting that they don’t even really see pictures in their mind’s eye the way most people </w:t>
      </w:r>
      <w:r w:rsidR="003F7581">
        <w:rPr>
          <w:rFonts w:ascii="Times New Roman" w:hAnsi="Times New Roman" w:cs="Times New Roman"/>
        </w:rPr>
        <w:t>do</w:t>
      </w:r>
      <w:r>
        <w:rPr>
          <w:rFonts w:ascii="Times New Roman" w:hAnsi="Times New Roman" w:cs="Times New Roman"/>
        </w:rPr>
        <w:t>. The mental rotation test is a good way to identify exceptionally good and exceptionally bad visualizers in order to help people find the best uses of their abilities.</w:t>
      </w:r>
    </w:p>
    <w:p w14:paraId="0DDAF7DC" w14:textId="77777777" w:rsidR="007A052F" w:rsidRDefault="007A052F" w:rsidP="00D70383">
      <w:pPr>
        <w:spacing w:after="0"/>
        <w:rPr>
          <w:ins w:id="42" w:author="Jonathan Flombaum" w:date="2015-04-06T15:55:00Z"/>
          <w:rFonts w:ascii="Times New Roman" w:hAnsi="Times New Roman" w:cs="Times New Roman"/>
        </w:rPr>
      </w:pPr>
    </w:p>
    <w:p w14:paraId="127C1E54" w14:textId="7BAF3821" w:rsidR="007A052F" w:rsidRDefault="007A052F" w:rsidP="00D70383">
      <w:pPr>
        <w:spacing w:after="0"/>
        <w:rPr>
          <w:rFonts w:ascii="Times New Roman" w:hAnsi="Times New Roman" w:cs="Times New Roman"/>
        </w:rPr>
      </w:pPr>
      <w:ins w:id="43" w:author="Jonathan Flombaum" w:date="2015-04-06T15:55:00Z">
        <w:r>
          <w:rPr>
            <w:rFonts w:ascii="Times New Roman" w:hAnsi="Times New Roman" w:cs="Times New Roman"/>
          </w:rPr>
          <w:t xml:space="preserve">Mental rotation has also been an important part of neuroscience research aimed at understanding the parts of the </w:t>
        </w:r>
      </w:ins>
      <w:ins w:id="44" w:author="Jonathan Flombaum" w:date="2015-04-06T15:56:00Z">
        <w:r>
          <w:rPr>
            <w:rFonts w:ascii="Times New Roman" w:hAnsi="Times New Roman" w:cs="Times New Roman"/>
          </w:rPr>
          <w:t>occipital</w:t>
        </w:r>
      </w:ins>
      <w:ins w:id="45" w:author="Jonathan Flombaum" w:date="2015-04-06T15:55:00Z">
        <w:r>
          <w:rPr>
            <w:rFonts w:ascii="Times New Roman" w:hAnsi="Times New Roman" w:cs="Times New Roman"/>
          </w:rPr>
          <w:t xml:space="preserve"> </w:t>
        </w:r>
      </w:ins>
      <w:ins w:id="46" w:author="Jonathan Flombaum" w:date="2015-04-06T15:56:00Z">
        <w:r>
          <w:rPr>
            <w:rFonts w:ascii="Times New Roman" w:hAnsi="Times New Roman" w:cs="Times New Roman"/>
          </w:rPr>
          <w:t>and parietal lobes involved in human vision. One of the most surprising findings is that when people mentally rotate objects</w:t>
        </w:r>
      </w:ins>
      <w:ins w:id="47" w:author="Jonathan Flombaum" w:date="2015-04-06T15:57:00Z">
        <w:r>
          <w:rPr>
            <w:rFonts w:ascii="Times New Roman" w:hAnsi="Times New Roman" w:cs="Times New Roman"/>
          </w:rPr>
          <w:t xml:space="preserve"> without looking at them</w:t>
        </w:r>
      </w:ins>
      <w:ins w:id="48" w:author="Jonathan Flombaum" w:date="2015-04-06T15:56:00Z">
        <w:r>
          <w:rPr>
            <w:rFonts w:ascii="Times New Roman" w:hAnsi="Times New Roman" w:cs="Times New Roman"/>
          </w:rPr>
          <w:t xml:space="preserve">, there is an enormous amount of brain </w:t>
        </w:r>
      </w:ins>
      <w:ins w:id="49" w:author="Jonathan Flombaum" w:date="2015-04-06T15:57:00Z">
        <w:r>
          <w:rPr>
            <w:rFonts w:ascii="Times New Roman" w:hAnsi="Times New Roman" w:cs="Times New Roman"/>
          </w:rPr>
          <w:t>activity</w:t>
        </w:r>
      </w:ins>
      <w:ins w:id="50" w:author="Jonathan Flombaum" w:date="2015-04-06T15:56:00Z">
        <w:r>
          <w:rPr>
            <w:rFonts w:ascii="Times New Roman" w:hAnsi="Times New Roman" w:cs="Times New Roman"/>
          </w:rPr>
          <w:t xml:space="preserve"> in visual cortex</w:t>
        </w:r>
        <w:del w:id="51" w:author="Jacob Roundy" w:date="2015-04-08T16:45:00Z">
          <w:r w:rsidDel="00ED6B0B">
            <w:rPr>
              <w:rFonts w:ascii="Times New Roman" w:hAnsi="Times New Roman" w:cs="Times New Roman"/>
            </w:rPr>
            <w:delText>,</w:delText>
          </w:r>
        </w:del>
        <w:r>
          <w:rPr>
            <w:rFonts w:ascii="Times New Roman" w:hAnsi="Times New Roman" w:cs="Times New Roman"/>
          </w:rPr>
          <w:t xml:space="preserve"> and brain areas generally thought to be </w:t>
        </w:r>
      </w:ins>
      <w:ins w:id="52" w:author="Jonathan Flombaum" w:date="2015-04-06T15:57:00Z">
        <w:r>
          <w:rPr>
            <w:rFonts w:ascii="Times New Roman" w:hAnsi="Times New Roman" w:cs="Times New Roman"/>
          </w:rPr>
          <w:t>involved</w:t>
        </w:r>
      </w:ins>
      <w:ins w:id="53" w:author="Jonathan Flombaum" w:date="2015-04-06T15:56:00Z">
        <w:r>
          <w:rPr>
            <w:rFonts w:ascii="Times New Roman" w:hAnsi="Times New Roman" w:cs="Times New Roman"/>
          </w:rPr>
          <w:t xml:space="preserve"> in seeing</w:t>
        </w:r>
      </w:ins>
      <w:ins w:id="54" w:author="Jonathan Flombaum" w:date="2015-04-06T15:57:00Z">
        <w:r>
          <w:rPr>
            <w:rFonts w:ascii="Times New Roman" w:hAnsi="Times New Roman" w:cs="Times New Roman"/>
          </w:rPr>
          <w:t>. In other words, the brain systems used to actually see visual stimuli are also used to imagine visual stimuli</w:t>
        </w:r>
      </w:ins>
      <w:ins w:id="55" w:author="Jonathan Flombaum" w:date="2015-04-06T15:56:00Z">
        <w:r>
          <w:rPr>
            <w:rFonts w:ascii="Times New Roman" w:hAnsi="Times New Roman" w:cs="Times New Roman"/>
          </w:rPr>
          <w:t>.</w:t>
        </w:r>
      </w:ins>
    </w:p>
    <w:p w14:paraId="78E88D09" w14:textId="77777777" w:rsidR="00A417DC" w:rsidRDefault="00A417DC" w:rsidP="00D70383">
      <w:pPr>
        <w:spacing w:after="0"/>
        <w:rPr>
          <w:rFonts w:ascii="Times New Roman" w:hAnsi="Times New Roman" w:cs="Times New Roman"/>
          <w:b/>
        </w:rPr>
      </w:pPr>
    </w:p>
    <w:p w14:paraId="5C8C41E1" w14:textId="0AA7BEEA" w:rsidR="00F6086C" w:rsidRDefault="00F6086C" w:rsidP="00F6086C">
      <w:pPr>
        <w:spacing w:after="0"/>
        <w:rPr>
          <w:rFonts w:ascii="Times New Roman" w:hAnsi="Times New Roman" w:cs="Times New Roman"/>
          <w:b/>
          <w:sz w:val="28"/>
        </w:rPr>
      </w:pPr>
      <w:r>
        <w:rPr>
          <w:rFonts w:ascii="Times New Roman" w:hAnsi="Times New Roman" w:cs="Times New Roman"/>
          <w:b/>
          <w:sz w:val="28"/>
        </w:rPr>
        <w:t>Legend:</w:t>
      </w:r>
    </w:p>
    <w:p w14:paraId="1A0E912C" w14:textId="6BEC62FB"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1</w:t>
      </w:r>
      <w:r w:rsidR="003F7581">
        <w:rPr>
          <w:rFonts w:ascii="Times New Roman" w:hAnsi="Times New Roman" w:cs="Times New Roman"/>
        </w:rPr>
        <w:t>:</w:t>
      </w:r>
      <w:r w:rsidRPr="00E93D37">
        <w:rPr>
          <w:rFonts w:ascii="Times New Roman" w:hAnsi="Times New Roman" w:cs="Times New Roman"/>
        </w:rPr>
        <w:t xml:space="preserve"> Sample stimuli for a mental rotation task. </w:t>
      </w:r>
      <w:r w:rsidR="00D03C48" w:rsidRPr="00D03C48">
        <w:rPr>
          <w:rFonts w:ascii="Times New Roman" w:hAnsi="Times New Roman" w:cs="Times New Roman"/>
        </w:rPr>
        <w:t>The top rows show two characters (R and 4) and a copy of e</w:t>
      </w:r>
      <w:r w:rsidR="00DE00AB">
        <w:rPr>
          <w:rFonts w:ascii="Times New Roman" w:hAnsi="Times New Roman" w:cs="Times New Roman"/>
        </w:rPr>
        <w:t>ach rotated. The bottom row show</w:t>
      </w:r>
      <w:r w:rsidR="00D03C48" w:rsidRPr="00D03C48">
        <w:rPr>
          <w:rFonts w:ascii="Times New Roman" w:hAnsi="Times New Roman" w:cs="Times New Roman"/>
        </w:rPr>
        <w:t>s a mirror image of each (on the right side of each pair) and a rotated version of each</w:t>
      </w:r>
      <w:r w:rsidR="00D03C48">
        <w:rPr>
          <w:rFonts w:ascii="Times New Roman" w:hAnsi="Times New Roman" w:cs="Times New Roman"/>
        </w:rPr>
        <w:t>,</w:t>
      </w:r>
      <w:r w:rsidR="00D03C48" w:rsidRPr="00D03C48">
        <w:rPr>
          <w:rFonts w:ascii="Times New Roman" w:hAnsi="Times New Roman" w:cs="Times New Roman"/>
        </w:rPr>
        <w:t xml:space="preserve"> as well. The mental rotation task involves identifying rotated versions of familiar characters and distinguishing them from rotated versions of their mirror images.</w:t>
      </w:r>
    </w:p>
    <w:p w14:paraId="3BE40978" w14:textId="77777777" w:rsidR="00F6086C" w:rsidRPr="00DE6A74" w:rsidRDefault="00F6086C" w:rsidP="00F6086C">
      <w:pPr>
        <w:spacing w:after="0"/>
        <w:rPr>
          <w:rFonts w:ascii="Times New Roman" w:hAnsi="Times New Roman" w:cs="Times New Roman"/>
        </w:rPr>
      </w:pPr>
    </w:p>
    <w:p w14:paraId="364C1B2F" w14:textId="669E2C12"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2</w:t>
      </w:r>
      <w:r w:rsidR="003F7581">
        <w:rPr>
          <w:rFonts w:ascii="Times New Roman" w:hAnsi="Times New Roman" w:cs="Times New Roman"/>
        </w:rPr>
        <w:t>:</w:t>
      </w:r>
      <w:r w:rsidRPr="00E93D37">
        <w:rPr>
          <w:rFonts w:ascii="Times New Roman" w:hAnsi="Times New Roman" w:cs="Times New Roman"/>
        </w:rPr>
        <w:t xml:space="preserve"> A complete set of stimuli for the mental rotation task. </w:t>
      </w:r>
      <w:r w:rsidR="00DE00AB">
        <w:rPr>
          <w:rFonts w:ascii="Times New Roman" w:hAnsi="Times New Roman" w:cs="Times New Roman"/>
        </w:rPr>
        <w:t>Four characters (3, R, 4, and</w:t>
      </w:r>
      <w:r w:rsidR="00DE00AB" w:rsidRPr="00DE00AB">
        <w:rPr>
          <w:rFonts w:ascii="Times New Roman" w:hAnsi="Times New Roman" w:cs="Times New Roman"/>
        </w:rPr>
        <w:t xml:space="preserve"> g), each paired with their mirror ima</w:t>
      </w:r>
      <w:r w:rsidR="00DE00AB">
        <w:rPr>
          <w:rFonts w:ascii="Times New Roman" w:hAnsi="Times New Roman" w:cs="Times New Roman"/>
        </w:rPr>
        <w:t>ges and rotated in 15°</w:t>
      </w:r>
      <w:r w:rsidR="00DE00AB" w:rsidRPr="00DE00AB">
        <w:rPr>
          <w:rFonts w:ascii="Times New Roman" w:hAnsi="Times New Roman" w:cs="Times New Roman"/>
        </w:rPr>
        <w:t xml:space="preserve"> increments between 0 and 180.</w:t>
      </w:r>
    </w:p>
    <w:p w14:paraId="20BBA4B4" w14:textId="77777777" w:rsidR="00F6086C" w:rsidRPr="00DE6A74" w:rsidRDefault="00F6086C" w:rsidP="00F6086C">
      <w:pPr>
        <w:spacing w:after="0"/>
        <w:rPr>
          <w:rFonts w:ascii="Times New Roman" w:hAnsi="Times New Roman" w:cs="Times New Roman"/>
        </w:rPr>
      </w:pPr>
    </w:p>
    <w:p w14:paraId="59AA63EE" w14:textId="5D0D962A"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3</w:t>
      </w:r>
      <w:r w:rsidR="003F7581">
        <w:rPr>
          <w:rFonts w:ascii="Times New Roman" w:hAnsi="Times New Roman" w:cs="Times New Roman"/>
        </w:rPr>
        <w:t>:</w:t>
      </w:r>
      <w:r w:rsidRPr="00E93D37">
        <w:rPr>
          <w:rFonts w:ascii="Times New Roman" w:hAnsi="Times New Roman" w:cs="Times New Roman"/>
        </w:rPr>
        <w:t xml:space="preserve"> A sample test page for one trial of the mental rotation experiment. </w:t>
      </w:r>
      <w:r w:rsidR="00DE00AB" w:rsidRPr="00DE00AB">
        <w:rPr>
          <w:rFonts w:ascii="Times New Roman" w:hAnsi="Times New Roman" w:cs="Times New Roman"/>
        </w:rPr>
        <w:t>The participant must report whether the character on the left or the right (</w:t>
      </w:r>
      <w:r w:rsidR="00DE00AB">
        <w:rPr>
          <w:rFonts w:ascii="Times New Roman" w:hAnsi="Times New Roman" w:cs="Times New Roman"/>
        </w:rPr>
        <w:t>below the line) is the rotated “</w:t>
      </w:r>
      <w:r w:rsidR="00DE00AB" w:rsidRPr="00DE00AB">
        <w:rPr>
          <w:rFonts w:ascii="Times New Roman" w:hAnsi="Times New Roman" w:cs="Times New Roman"/>
        </w:rPr>
        <w:t>R</w:t>
      </w:r>
      <w:r w:rsidR="00DE00AB">
        <w:rPr>
          <w:rFonts w:ascii="Times New Roman" w:hAnsi="Times New Roman" w:cs="Times New Roman"/>
        </w:rPr>
        <w:t>”</w:t>
      </w:r>
      <w:r w:rsidR="00DE00AB" w:rsidRPr="00DE00AB">
        <w:rPr>
          <w:rFonts w:ascii="Times New Roman" w:hAnsi="Times New Roman" w:cs="Times New Roman"/>
        </w:rPr>
        <w:t xml:space="preserve"> (as opposed to its mirror image rotation).</w:t>
      </w:r>
    </w:p>
    <w:p w14:paraId="78C899CB" w14:textId="77777777" w:rsidR="00F6086C" w:rsidRPr="00DE6A74" w:rsidRDefault="00F6086C" w:rsidP="00F6086C">
      <w:pPr>
        <w:spacing w:after="0"/>
        <w:rPr>
          <w:rFonts w:ascii="Times New Roman" w:hAnsi="Times New Roman" w:cs="Times New Roman"/>
        </w:rPr>
      </w:pPr>
    </w:p>
    <w:p w14:paraId="5864BCD2" w14:textId="6D46AB1D" w:rsidR="003F7581" w:rsidRPr="00E93D37" w:rsidRDefault="00F6086C" w:rsidP="00F6086C">
      <w:pPr>
        <w:spacing w:after="0"/>
        <w:rPr>
          <w:rFonts w:ascii="Times New Roman" w:hAnsi="Times New Roman" w:cs="Times New Roman"/>
        </w:rPr>
      </w:pPr>
      <w:r w:rsidRPr="00DE6A74">
        <w:rPr>
          <w:rFonts w:ascii="Times New Roman" w:hAnsi="Times New Roman" w:cs="Times New Roman"/>
        </w:rPr>
        <w:t>Figure 4</w:t>
      </w:r>
      <w:r w:rsidR="003F7581">
        <w:rPr>
          <w:rFonts w:ascii="Times New Roman" w:hAnsi="Times New Roman" w:cs="Times New Roman"/>
        </w:rPr>
        <w:t>:</w:t>
      </w:r>
      <w:r w:rsidRPr="00E93D37">
        <w:rPr>
          <w:rFonts w:ascii="Times New Roman" w:hAnsi="Times New Roman" w:cs="Times New Roman"/>
        </w:rPr>
        <w:t xml:space="preserve"> A sample test page for one trial of the mental rotation experiment. </w:t>
      </w:r>
      <w:r w:rsidR="00DE00AB" w:rsidRPr="00DE00AB">
        <w:rPr>
          <w:rFonts w:ascii="Times New Roman" w:hAnsi="Times New Roman" w:cs="Times New Roman"/>
        </w:rPr>
        <w:t>The participant must report whether the character on the left or the right (</w:t>
      </w:r>
      <w:r w:rsidR="00DE00AB">
        <w:rPr>
          <w:rFonts w:ascii="Times New Roman" w:hAnsi="Times New Roman" w:cs="Times New Roman"/>
        </w:rPr>
        <w:t>below the line) is the rotated “4”</w:t>
      </w:r>
      <w:r w:rsidR="00DE00AB" w:rsidRPr="00DE00AB">
        <w:rPr>
          <w:rFonts w:ascii="Times New Roman" w:hAnsi="Times New Roman" w:cs="Times New Roman"/>
        </w:rPr>
        <w:t xml:space="preserve"> (as opposed to its mirror image rotation).</w:t>
      </w:r>
    </w:p>
    <w:p w14:paraId="7FAA8EE7" w14:textId="77777777" w:rsidR="00F6086C" w:rsidRPr="00DE6A74" w:rsidRDefault="00F6086C" w:rsidP="00F6086C">
      <w:pPr>
        <w:spacing w:after="0"/>
        <w:rPr>
          <w:rFonts w:ascii="Times New Roman" w:hAnsi="Times New Roman" w:cs="Times New Roman"/>
        </w:rPr>
      </w:pPr>
    </w:p>
    <w:p w14:paraId="4D392E80" w14:textId="227D58A8" w:rsidR="00F6086C" w:rsidRPr="00DE6A74" w:rsidRDefault="00F6086C" w:rsidP="00F6086C">
      <w:pPr>
        <w:spacing w:after="0"/>
        <w:rPr>
          <w:rFonts w:ascii="Times New Roman" w:hAnsi="Times New Roman" w:cs="Times New Roman"/>
        </w:rPr>
      </w:pPr>
      <w:r w:rsidRPr="00DE6A74">
        <w:rPr>
          <w:rFonts w:ascii="Times New Roman" w:hAnsi="Times New Roman" w:cs="Times New Roman"/>
        </w:rPr>
        <w:t xml:space="preserve">Figure </w:t>
      </w:r>
      <w:r w:rsidR="00100BD0">
        <w:rPr>
          <w:rFonts w:ascii="Times New Roman" w:hAnsi="Times New Roman" w:cs="Times New Roman"/>
        </w:rPr>
        <w:t>5</w:t>
      </w:r>
      <w:r w:rsidR="003F7581">
        <w:rPr>
          <w:rFonts w:ascii="Times New Roman" w:hAnsi="Times New Roman" w:cs="Times New Roman"/>
        </w:rPr>
        <w:t>:</w:t>
      </w:r>
      <w:r w:rsidRPr="00E93D37">
        <w:rPr>
          <w:rFonts w:ascii="Times New Roman" w:hAnsi="Times New Roman" w:cs="Times New Roman"/>
        </w:rPr>
        <w:t xml:space="preserve"> </w:t>
      </w:r>
      <w:r w:rsidR="001A2FC6">
        <w:rPr>
          <w:rFonts w:ascii="Times New Roman" w:hAnsi="Times New Roman" w:cs="Times New Roman"/>
        </w:rPr>
        <w:t>An</w:t>
      </w:r>
      <w:r w:rsidRPr="00E93D37">
        <w:rPr>
          <w:rFonts w:ascii="Times New Roman" w:hAnsi="Times New Roman" w:cs="Times New Roman"/>
        </w:rPr>
        <w:t xml:space="preserve"> instruction sheet </w:t>
      </w:r>
      <w:r w:rsidR="001A2FC6">
        <w:rPr>
          <w:rFonts w:ascii="Times New Roman" w:hAnsi="Times New Roman" w:cs="Times New Roman"/>
        </w:rPr>
        <w:t xml:space="preserve">that </w:t>
      </w:r>
      <w:r w:rsidRPr="00E93D37">
        <w:rPr>
          <w:rFonts w:ascii="Times New Roman" w:hAnsi="Times New Roman" w:cs="Times New Roman"/>
        </w:rPr>
        <w:t xml:space="preserve">presents one of the characters, its mirror image, and a rotation of each in order to facilitate explanation of the procedure to the participant. </w:t>
      </w:r>
    </w:p>
    <w:p w14:paraId="25B9C4A3" w14:textId="77777777" w:rsidR="00F6086C" w:rsidRPr="00DE6A74" w:rsidRDefault="00F6086C" w:rsidP="00F6086C">
      <w:pPr>
        <w:spacing w:after="0"/>
        <w:rPr>
          <w:rFonts w:ascii="Times New Roman" w:hAnsi="Times New Roman" w:cs="Times New Roman"/>
        </w:rPr>
      </w:pPr>
    </w:p>
    <w:p w14:paraId="44198BF8" w14:textId="5C876D95" w:rsidR="00100BD0" w:rsidRDefault="00F6086C" w:rsidP="00F6086C">
      <w:pPr>
        <w:spacing w:after="0"/>
        <w:rPr>
          <w:rFonts w:ascii="Times New Roman" w:hAnsi="Times New Roman" w:cs="Times New Roman"/>
        </w:rPr>
      </w:pPr>
      <w:r w:rsidRPr="00DE6A74">
        <w:rPr>
          <w:rFonts w:ascii="Times New Roman" w:hAnsi="Times New Roman" w:cs="Times New Roman"/>
        </w:rPr>
        <w:t xml:space="preserve">Figure </w:t>
      </w:r>
      <w:r w:rsidR="00100BD0">
        <w:rPr>
          <w:rFonts w:ascii="Times New Roman" w:hAnsi="Times New Roman" w:cs="Times New Roman"/>
        </w:rPr>
        <w:t>6</w:t>
      </w:r>
      <w:r w:rsidR="003F7581">
        <w:rPr>
          <w:rFonts w:ascii="Times New Roman" w:hAnsi="Times New Roman" w:cs="Times New Roman"/>
        </w:rPr>
        <w:t>:</w:t>
      </w:r>
      <w:r w:rsidRPr="00E93D37">
        <w:rPr>
          <w:rFonts w:ascii="Times New Roman" w:hAnsi="Times New Roman" w:cs="Times New Roman"/>
        </w:rPr>
        <w:t xml:space="preserve"> Results from the mental rotation task. </w:t>
      </w:r>
      <w:r w:rsidR="00DE00AB" w:rsidRPr="00DE00AB">
        <w:rPr>
          <w:rFonts w:ascii="Times New Roman" w:hAnsi="Times New Roman" w:cs="Times New Roman"/>
        </w:rPr>
        <w:t xml:space="preserve">Response times are plotted for each of the characters as a function of the amount of rotation in </w:t>
      </w:r>
      <w:r w:rsidR="00DE00AB">
        <w:rPr>
          <w:rFonts w:ascii="Times New Roman" w:hAnsi="Times New Roman" w:cs="Times New Roman"/>
        </w:rPr>
        <w:t xml:space="preserve">a </w:t>
      </w:r>
      <w:r w:rsidR="00DE00AB" w:rsidRPr="00DE00AB">
        <w:rPr>
          <w:rFonts w:ascii="Times New Roman" w:hAnsi="Times New Roman" w:cs="Times New Roman"/>
        </w:rPr>
        <w:t>given trial. Generally, response times are longer the more a character is rotated from its canonical orientation, suggesting that brain mechanisms simulate physical transformations.</w:t>
      </w:r>
    </w:p>
    <w:p w14:paraId="231B7C31" w14:textId="77777777" w:rsidR="00100BD0" w:rsidRDefault="00100BD0" w:rsidP="00F6086C">
      <w:pPr>
        <w:spacing w:after="0"/>
        <w:rPr>
          <w:rFonts w:ascii="Times New Roman" w:hAnsi="Times New Roman" w:cs="Times New Roman"/>
        </w:rPr>
      </w:pPr>
    </w:p>
    <w:p w14:paraId="70782822" w14:textId="062A9640" w:rsidR="00100BD0" w:rsidRDefault="00100BD0" w:rsidP="00F6086C">
      <w:pPr>
        <w:spacing w:after="0"/>
        <w:rPr>
          <w:rFonts w:ascii="Times New Roman" w:hAnsi="Times New Roman" w:cs="Times New Roman"/>
        </w:rPr>
      </w:pPr>
      <w:r>
        <w:rPr>
          <w:rFonts w:ascii="Times New Roman" w:hAnsi="Times New Roman" w:cs="Times New Roman"/>
        </w:rPr>
        <w:t>Table 1:</w:t>
      </w:r>
      <w:r w:rsidR="001A2FC6" w:rsidRPr="001A2FC6">
        <w:t xml:space="preserve"> </w:t>
      </w:r>
      <w:r w:rsidR="001A2FC6">
        <w:rPr>
          <w:rFonts w:ascii="Times New Roman" w:hAnsi="Times New Roman" w:cs="Times New Roman"/>
        </w:rPr>
        <w:t>An example of a key</w:t>
      </w:r>
      <w:r w:rsidR="001A2FC6" w:rsidRPr="001A2FC6">
        <w:rPr>
          <w:rFonts w:ascii="Times New Roman" w:hAnsi="Times New Roman" w:cs="Times New Roman"/>
        </w:rPr>
        <w:t xml:space="preserve"> that reports the nature of the trial on each page and the correct answer (left or rig</w:t>
      </w:r>
      <w:r w:rsidR="001A2FC6">
        <w:rPr>
          <w:rFonts w:ascii="Times New Roman" w:hAnsi="Times New Roman" w:cs="Times New Roman"/>
        </w:rPr>
        <w:t>ht).</w:t>
      </w:r>
    </w:p>
    <w:p w14:paraId="4CA8935E" w14:textId="77777777" w:rsidR="00100BD0" w:rsidRDefault="00100BD0" w:rsidP="00F6086C">
      <w:pPr>
        <w:spacing w:after="0"/>
        <w:rPr>
          <w:rFonts w:ascii="Times New Roman" w:hAnsi="Times New Roman" w:cs="Times New Roman"/>
        </w:rPr>
      </w:pPr>
    </w:p>
    <w:p w14:paraId="39C094BA" w14:textId="65F4A351" w:rsidR="00100BD0" w:rsidRDefault="00100BD0" w:rsidP="00F6086C">
      <w:pPr>
        <w:spacing w:after="0"/>
        <w:rPr>
          <w:rFonts w:ascii="Times New Roman" w:hAnsi="Times New Roman" w:cs="Times New Roman"/>
        </w:rPr>
      </w:pPr>
      <w:r>
        <w:rPr>
          <w:rFonts w:ascii="Times New Roman" w:hAnsi="Times New Roman" w:cs="Times New Roman"/>
        </w:rPr>
        <w:t>Table 2:</w:t>
      </w:r>
      <w:r w:rsidR="001A2FC6">
        <w:rPr>
          <w:rFonts w:ascii="Times New Roman" w:hAnsi="Times New Roman" w:cs="Times New Roman"/>
        </w:rPr>
        <w:t xml:space="preserve"> An example of a results spreadsheet to record the</w:t>
      </w:r>
      <w:r w:rsidR="001A2FC6" w:rsidRPr="001A2FC6">
        <w:rPr>
          <w:rFonts w:ascii="Times New Roman" w:hAnsi="Times New Roman" w:cs="Times New Roman"/>
        </w:rPr>
        <w:t xml:space="preserve"> trial number, the number </w:t>
      </w:r>
      <w:r w:rsidR="001A2FC6">
        <w:rPr>
          <w:rFonts w:ascii="Times New Roman" w:hAnsi="Times New Roman" w:cs="Times New Roman"/>
        </w:rPr>
        <w:t xml:space="preserve">tag of that trial, </w:t>
      </w:r>
      <w:r w:rsidR="001A2FC6" w:rsidRPr="001A2FC6">
        <w:rPr>
          <w:rFonts w:ascii="Times New Roman" w:hAnsi="Times New Roman" w:cs="Times New Roman"/>
        </w:rPr>
        <w:t>the response given (right or left), and the time it takes the participant to produce a response</w:t>
      </w:r>
      <w:r w:rsidR="001A2FC6">
        <w:rPr>
          <w:rFonts w:ascii="Times New Roman" w:hAnsi="Times New Roman" w:cs="Times New Roman"/>
        </w:rPr>
        <w:t>.</w:t>
      </w:r>
    </w:p>
    <w:p w14:paraId="5E0E4EDF" w14:textId="77777777" w:rsidR="001A2FC6" w:rsidRDefault="001A2FC6" w:rsidP="00E93D37">
      <w:pPr>
        <w:spacing w:after="0"/>
        <w:rPr>
          <w:rFonts w:ascii="Times New Roman" w:hAnsi="Times New Roman" w:cs="Times New Roman"/>
        </w:rPr>
      </w:pPr>
    </w:p>
    <w:p w14:paraId="5BCCD821" w14:textId="5283CF22" w:rsidR="00F6086C" w:rsidRDefault="00100BD0" w:rsidP="00E93D37">
      <w:pPr>
        <w:spacing w:after="0"/>
        <w:rPr>
          <w:rFonts w:ascii="Times New Roman" w:hAnsi="Times New Roman" w:cs="Times New Roman"/>
          <w:b/>
        </w:rPr>
      </w:pPr>
      <w:r>
        <w:rPr>
          <w:rFonts w:ascii="Times New Roman" w:hAnsi="Times New Roman" w:cs="Times New Roman"/>
        </w:rPr>
        <w:t>Table 3:</w:t>
      </w:r>
      <w:r w:rsidR="001A2FC6">
        <w:rPr>
          <w:rFonts w:ascii="Times New Roman" w:hAnsi="Times New Roman" w:cs="Times New Roman"/>
        </w:rPr>
        <w:t xml:space="preserve"> An example of a completed response sheet.</w:t>
      </w:r>
    </w:p>
    <w:sectPr w:rsidR="00F6086C"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essica Stanis" w:date="2015-03-25T17:01:00Z" w:initials="JS">
    <w:p w14:paraId="1E3EA79A" w14:textId="2B89309D" w:rsidR="00B162C9" w:rsidRDefault="00B162C9">
      <w:pPr>
        <w:pStyle w:val="CommentText"/>
      </w:pPr>
      <w:r>
        <w:rPr>
          <w:rStyle w:val="CommentReference"/>
        </w:rPr>
        <w:annotationRef/>
      </w:r>
      <w:r>
        <w:t>This section is brief. Can you include the term mental rotation so that it clear and not implied?</w:t>
      </w:r>
    </w:p>
  </w:comment>
  <w:comment w:id="2" w:author="Jessica Stanis" w:date="2015-03-25T17:07:00Z" w:initials="JS">
    <w:p w14:paraId="01E5C7C7" w14:textId="6448E06D" w:rsidR="00B162C9" w:rsidRDefault="00B162C9">
      <w:pPr>
        <w:pStyle w:val="CommentText"/>
      </w:pPr>
      <w:r>
        <w:rPr>
          <w:rStyle w:val="CommentReference"/>
        </w:rPr>
        <w:annotationRef/>
      </w:r>
      <w:r>
        <w:t xml:space="preserve">Can you reword this or clarify by adding an additional sentence about processing? </w:t>
      </w:r>
    </w:p>
  </w:comment>
  <w:comment w:id="38" w:author="Jacob Roundy" w:date="2015-03-19T15:01:00Z" w:initials="JR">
    <w:p w14:paraId="3308C760" w14:textId="77777777" w:rsidR="00B162C9" w:rsidRDefault="00B162C9">
      <w:pPr>
        <w:pStyle w:val="CommentText"/>
      </w:pPr>
      <w:r>
        <w:rPr>
          <w:rStyle w:val="CommentReference"/>
        </w:rPr>
        <w:annotationRef/>
      </w:r>
      <w:r>
        <w:t xml:space="preserve">Potential images: </w:t>
      </w:r>
    </w:p>
    <w:p w14:paraId="7D241BDD" w14:textId="77777777" w:rsidR="00B162C9" w:rsidRDefault="00B162C9">
      <w:pPr>
        <w:pStyle w:val="CommentText"/>
      </w:pPr>
    </w:p>
    <w:p w14:paraId="7D34BC9B" w14:textId="6D9E42BA" w:rsidR="00B162C9" w:rsidRDefault="00B162C9">
      <w:pPr>
        <w:pStyle w:val="CommentText"/>
      </w:pPr>
      <w:r>
        <w:t xml:space="preserve">Architects: </w:t>
      </w:r>
      <w:hyperlink r:id="rId1" w:history="1">
        <w:r w:rsidRPr="00C249C7">
          <w:rPr>
            <w:rStyle w:val="Hyperlink"/>
          </w:rPr>
          <w:t>http://www.shutterstock.com/pic-165672179/stock-photo-close-up-of-two-architects-discussing-plan-together-at-desk-with-blueprints.html?src=3B_MkT3OuNayHPk2JEpujA-1-0</w:t>
        </w:r>
      </w:hyperlink>
    </w:p>
    <w:p w14:paraId="13044D54" w14:textId="77777777" w:rsidR="00B162C9" w:rsidRDefault="00B162C9">
      <w:pPr>
        <w:pStyle w:val="CommentText"/>
      </w:pPr>
    </w:p>
    <w:p w14:paraId="6B72B881" w14:textId="65C13CB5" w:rsidR="00B162C9" w:rsidRDefault="00B162C9">
      <w:pPr>
        <w:pStyle w:val="CommentText"/>
      </w:pPr>
      <w:r>
        <w:t xml:space="preserve">Welder: </w:t>
      </w:r>
      <w:hyperlink r:id="rId2" w:history="1">
        <w:r w:rsidRPr="00C249C7">
          <w:rPr>
            <w:rStyle w:val="Hyperlink"/>
          </w:rPr>
          <w:t>http://www.shutterstock.com/pic-185697230/stock-photo-welder-working-with-electrode-at-semi-automatic-arc-welding-in-manufacture-production-plant.html?src=SGk74XSvpj0OYnYZB0ktbA-1-1</w:t>
        </w:r>
      </w:hyperlink>
      <w:r>
        <w:t xml:space="preserve"> </w:t>
      </w:r>
    </w:p>
    <w:p w14:paraId="4142D388" w14:textId="77777777" w:rsidR="00B162C9" w:rsidRDefault="00B162C9">
      <w:pPr>
        <w:pStyle w:val="CommentText"/>
      </w:pPr>
    </w:p>
    <w:p w14:paraId="3BB9D1D6" w14:textId="256DB90D" w:rsidR="00B162C9" w:rsidRDefault="00B162C9">
      <w:pPr>
        <w:pStyle w:val="CommentText"/>
      </w:pPr>
      <w:r>
        <w:t xml:space="preserve">Mechanical Engineer: </w:t>
      </w:r>
      <w:hyperlink r:id="rId3" w:history="1">
        <w:r w:rsidRPr="00C249C7">
          <w:rPr>
            <w:rStyle w:val="Hyperlink"/>
          </w:rPr>
          <w:t>http://www.shutterstock.com/pic-74079550/stock-photo-technical-drawing-and-tools-in-hand.html?src=VXKRIlEikM-faCr-CTYtAA-1-33</w:t>
        </w:r>
      </w:hyperlink>
    </w:p>
    <w:p w14:paraId="4676827A" w14:textId="77777777" w:rsidR="00B162C9" w:rsidRDefault="00B162C9">
      <w:pPr>
        <w:pStyle w:val="CommentText"/>
      </w:pPr>
    </w:p>
    <w:p w14:paraId="7D60E05D" w14:textId="1A1EFEDF" w:rsidR="00B162C9" w:rsidRDefault="00B162C9">
      <w:pPr>
        <w:pStyle w:val="CommentText"/>
      </w:pPr>
      <w:r>
        <w:t xml:space="preserve">Carpenter: </w:t>
      </w:r>
      <w:hyperlink r:id="rId4" w:history="1">
        <w:r w:rsidRPr="00C249C7">
          <w:rPr>
            <w:rStyle w:val="Hyperlink"/>
          </w:rPr>
          <w:t>http://www.shutterstock.com/pic-231222958/stock-photo-close-up-carpenter-s-hands-that-work-with-cutter.html?src=PGsM6nBDbjFUE9K--jRuUA-1-5</w:t>
        </w:r>
      </w:hyperlink>
      <w:r>
        <w:t xml:space="preserve"> </w:t>
      </w:r>
    </w:p>
    <w:p w14:paraId="2B1D0C19" w14:textId="77777777" w:rsidR="00B162C9" w:rsidRDefault="00B162C9">
      <w:pPr>
        <w:pStyle w:val="CommentText"/>
      </w:pPr>
    </w:p>
    <w:p w14:paraId="78C77AA4" w14:textId="410D94EE" w:rsidR="00B162C9" w:rsidRDefault="00B162C9">
      <w:pPr>
        <w:pStyle w:val="CommentText"/>
      </w:pPr>
      <w:r>
        <w:t xml:space="preserve">Not mentioned as an example, but sculpting seems applicable: </w:t>
      </w:r>
      <w:hyperlink r:id="rId5" w:history="1">
        <w:r w:rsidRPr="00C249C7">
          <w:rPr>
            <w:rStyle w:val="Hyperlink"/>
          </w:rPr>
          <w:t>http://www.shutterstock.com/pic-179230544/stock-photo-sculptor-working-on-head-sculpture.html?src=TvqYpeIqRsc4q8oB33WrVg-1-0</w:t>
        </w:r>
      </w:hyperlink>
      <w:r>
        <w:t xml:space="preserve"> </w:t>
      </w:r>
    </w:p>
  </w:comment>
  <w:comment w:id="39" w:author="Jessica Stanis" w:date="2015-03-25T16:34:00Z" w:initials="JS">
    <w:p w14:paraId="2C59AC57" w14:textId="2756975D" w:rsidR="00B162C9" w:rsidRDefault="00B162C9">
      <w:pPr>
        <w:pStyle w:val="CommentText"/>
      </w:pPr>
      <w:r>
        <w:rPr>
          <w:rStyle w:val="CommentReference"/>
        </w:rPr>
        <w:annotationRef/>
      </w:r>
      <w:r>
        <w:t>Can you provide another application? Can impairments in performance correlate with cortical activation and lesion diagnosis?</w:t>
      </w:r>
    </w:p>
  </w:comment>
  <w:comment w:id="41" w:author="Jessica Stanis" w:date="2015-03-25T16:35:00Z" w:initials="JS">
    <w:p w14:paraId="3FF9835B" w14:textId="10A1470C" w:rsidR="00B162C9" w:rsidRDefault="00B162C9">
      <w:pPr>
        <w:pStyle w:val="CommentText"/>
      </w:pPr>
      <w:r>
        <w:rPr>
          <w:rStyle w:val="CommentReference"/>
        </w:rPr>
        <w:annotationRef/>
      </w:r>
      <w:r>
        <w:t>Dancing also comes to mind.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3EA79A" w15:done="0"/>
  <w15:commentEx w15:paraId="01E5C7C7" w15:done="0"/>
  <w15:commentEx w15:paraId="78C77AA4" w15:done="0"/>
  <w15:commentEx w15:paraId="2C59AC57" w15:done="0"/>
  <w15:commentEx w15:paraId="3FF9835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FAB23B22"/>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11DE9"/>
    <w:rsid w:val="00026A53"/>
    <w:rsid w:val="00031FC7"/>
    <w:rsid w:val="000331A6"/>
    <w:rsid w:val="000363F1"/>
    <w:rsid w:val="00047254"/>
    <w:rsid w:val="00050FD9"/>
    <w:rsid w:val="00052503"/>
    <w:rsid w:val="00052DCF"/>
    <w:rsid w:val="000537F8"/>
    <w:rsid w:val="00066903"/>
    <w:rsid w:val="000930C5"/>
    <w:rsid w:val="00093206"/>
    <w:rsid w:val="00095673"/>
    <w:rsid w:val="000A346C"/>
    <w:rsid w:val="000B4EB2"/>
    <w:rsid w:val="000B7042"/>
    <w:rsid w:val="000C3D6A"/>
    <w:rsid w:val="000D036C"/>
    <w:rsid w:val="000E0ADD"/>
    <w:rsid w:val="000E20EF"/>
    <w:rsid w:val="000E400D"/>
    <w:rsid w:val="00100BD0"/>
    <w:rsid w:val="00102FEA"/>
    <w:rsid w:val="00105399"/>
    <w:rsid w:val="001255E0"/>
    <w:rsid w:val="00150EB5"/>
    <w:rsid w:val="001609D8"/>
    <w:rsid w:val="00172637"/>
    <w:rsid w:val="00175BF0"/>
    <w:rsid w:val="0018125A"/>
    <w:rsid w:val="00181BE1"/>
    <w:rsid w:val="00182F85"/>
    <w:rsid w:val="001859CE"/>
    <w:rsid w:val="001A034D"/>
    <w:rsid w:val="001A213F"/>
    <w:rsid w:val="001A2FC6"/>
    <w:rsid w:val="001A3C90"/>
    <w:rsid w:val="001C136E"/>
    <w:rsid w:val="001C4474"/>
    <w:rsid w:val="001D0AD7"/>
    <w:rsid w:val="001F4052"/>
    <w:rsid w:val="001F724D"/>
    <w:rsid w:val="00203060"/>
    <w:rsid w:val="00210594"/>
    <w:rsid w:val="00211FCF"/>
    <w:rsid w:val="002179B1"/>
    <w:rsid w:val="00223B73"/>
    <w:rsid w:val="00225CE2"/>
    <w:rsid w:val="002575A2"/>
    <w:rsid w:val="00280434"/>
    <w:rsid w:val="00286B40"/>
    <w:rsid w:val="002920C0"/>
    <w:rsid w:val="002D3FE5"/>
    <w:rsid w:val="002D5D12"/>
    <w:rsid w:val="002E5CBD"/>
    <w:rsid w:val="002F7E55"/>
    <w:rsid w:val="00304653"/>
    <w:rsid w:val="003053C4"/>
    <w:rsid w:val="00320C13"/>
    <w:rsid w:val="00323866"/>
    <w:rsid w:val="003668B1"/>
    <w:rsid w:val="00373745"/>
    <w:rsid w:val="00383E9F"/>
    <w:rsid w:val="00384C1C"/>
    <w:rsid w:val="003C5274"/>
    <w:rsid w:val="003F6F8B"/>
    <w:rsid w:val="003F7581"/>
    <w:rsid w:val="004039A5"/>
    <w:rsid w:val="004149C1"/>
    <w:rsid w:val="004160BE"/>
    <w:rsid w:val="0042775B"/>
    <w:rsid w:val="00434B06"/>
    <w:rsid w:val="00437FC9"/>
    <w:rsid w:val="00440F0B"/>
    <w:rsid w:val="00442C4D"/>
    <w:rsid w:val="0045001E"/>
    <w:rsid w:val="00450BCA"/>
    <w:rsid w:val="00467282"/>
    <w:rsid w:val="00480A77"/>
    <w:rsid w:val="004906A7"/>
    <w:rsid w:val="00496463"/>
    <w:rsid w:val="00497048"/>
    <w:rsid w:val="004A3DE7"/>
    <w:rsid w:val="004B25E0"/>
    <w:rsid w:val="004C0BAA"/>
    <w:rsid w:val="004E55DA"/>
    <w:rsid w:val="004E5AFD"/>
    <w:rsid w:val="004E6A0B"/>
    <w:rsid w:val="004F06C2"/>
    <w:rsid w:val="004F2EF4"/>
    <w:rsid w:val="004F59DC"/>
    <w:rsid w:val="005023B9"/>
    <w:rsid w:val="00516138"/>
    <w:rsid w:val="0051701C"/>
    <w:rsid w:val="0052303E"/>
    <w:rsid w:val="00530F8A"/>
    <w:rsid w:val="00547408"/>
    <w:rsid w:val="005724D4"/>
    <w:rsid w:val="0057553B"/>
    <w:rsid w:val="00594C41"/>
    <w:rsid w:val="005A0F7C"/>
    <w:rsid w:val="005A2204"/>
    <w:rsid w:val="005B00B0"/>
    <w:rsid w:val="005B6CC0"/>
    <w:rsid w:val="005C551B"/>
    <w:rsid w:val="005C72EE"/>
    <w:rsid w:val="005C7D8E"/>
    <w:rsid w:val="005D30C0"/>
    <w:rsid w:val="006058B1"/>
    <w:rsid w:val="00611584"/>
    <w:rsid w:val="00652243"/>
    <w:rsid w:val="00664DE4"/>
    <w:rsid w:val="00671C44"/>
    <w:rsid w:val="00672EC8"/>
    <w:rsid w:val="00677168"/>
    <w:rsid w:val="00682278"/>
    <w:rsid w:val="0068558F"/>
    <w:rsid w:val="006A5547"/>
    <w:rsid w:val="006A768A"/>
    <w:rsid w:val="006B53B1"/>
    <w:rsid w:val="006C2DEA"/>
    <w:rsid w:val="006D1120"/>
    <w:rsid w:val="00700118"/>
    <w:rsid w:val="007027F2"/>
    <w:rsid w:val="00720F93"/>
    <w:rsid w:val="00722C0C"/>
    <w:rsid w:val="00731789"/>
    <w:rsid w:val="00731AF1"/>
    <w:rsid w:val="00756BF6"/>
    <w:rsid w:val="00784D0D"/>
    <w:rsid w:val="00790919"/>
    <w:rsid w:val="0079092B"/>
    <w:rsid w:val="007926AF"/>
    <w:rsid w:val="007A052F"/>
    <w:rsid w:val="007A3110"/>
    <w:rsid w:val="007A4078"/>
    <w:rsid w:val="007A6FD6"/>
    <w:rsid w:val="007B0F83"/>
    <w:rsid w:val="007B4E74"/>
    <w:rsid w:val="007C0FEE"/>
    <w:rsid w:val="007E2171"/>
    <w:rsid w:val="007F47D2"/>
    <w:rsid w:val="007F73B5"/>
    <w:rsid w:val="008029E0"/>
    <w:rsid w:val="0080780C"/>
    <w:rsid w:val="00815AE4"/>
    <w:rsid w:val="00816C08"/>
    <w:rsid w:val="00830116"/>
    <w:rsid w:val="00834A19"/>
    <w:rsid w:val="00837175"/>
    <w:rsid w:val="008376E1"/>
    <w:rsid w:val="00856C6E"/>
    <w:rsid w:val="00857C02"/>
    <w:rsid w:val="008A0150"/>
    <w:rsid w:val="008B306C"/>
    <w:rsid w:val="008B6548"/>
    <w:rsid w:val="008D125A"/>
    <w:rsid w:val="008D6E0D"/>
    <w:rsid w:val="008F01A3"/>
    <w:rsid w:val="008F3874"/>
    <w:rsid w:val="008F558C"/>
    <w:rsid w:val="00925974"/>
    <w:rsid w:val="0093131F"/>
    <w:rsid w:val="00953D6A"/>
    <w:rsid w:val="00956D7F"/>
    <w:rsid w:val="00966741"/>
    <w:rsid w:val="00966CDF"/>
    <w:rsid w:val="009A1D16"/>
    <w:rsid w:val="009A413B"/>
    <w:rsid w:val="009B2001"/>
    <w:rsid w:val="009B5026"/>
    <w:rsid w:val="009B7368"/>
    <w:rsid w:val="009B75A4"/>
    <w:rsid w:val="009C53D4"/>
    <w:rsid w:val="009D495A"/>
    <w:rsid w:val="009D535C"/>
    <w:rsid w:val="009E572A"/>
    <w:rsid w:val="009F3D37"/>
    <w:rsid w:val="00A10E92"/>
    <w:rsid w:val="00A2302D"/>
    <w:rsid w:val="00A24CFD"/>
    <w:rsid w:val="00A25881"/>
    <w:rsid w:val="00A320B0"/>
    <w:rsid w:val="00A417DC"/>
    <w:rsid w:val="00A4498C"/>
    <w:rsid w:val="00A606BE"/>
    <w:rsid w:val="00A70051"/>
    <w:rsid w:val="00A7344F"/>
    <w:rsid w:val="00A75725"/>
    <w:rsid w:val="00A7677C"/>
    <w:rsid w:val="00A838D6"/>
    <w:rsid w:val="00AB44FD"/>
    <w:rsid w:val="00AD05D8"/>
    <w:rsid w:val="00AF2A16"/>
    <w:rsid w:val="00B05C43"/>
    <w:rsid w:val="00B162C9"/>
    <w:rsid w:val="00B22407"/>
    <w:rsid w:val="00B22F3F"/>
    <w:rsid w:val="00B33483"/>
    <w:rsid w:val="00B33556"/>
    <w:rsid w:val="00B453E4"/>
    <w:rsid w:val="00B501DD"/>
    <w:rsid w:val="00B55697"/>
    <w:rsid w:val="00B556A5"/>
    <w:rsid w:val="00B60CA5"/>
    <w:rsid w:val="00B63826"/>
    <w:rsid w:val="00B70C93"/>
    <w:rsid w:val="00B962D9"/>
    <w:rsid w:val="00B97DD0"/>
    <w:rsid w:val="00BB0A26"/>
    <w:rsid w:val="00BD563F"/>
    <w:rsid w:val="00BD7457"/>
    <w:rsid w:val="00BE046A"/>
    <w:rsid w:val="00BE1027"/>
    <w:rsid w:val="00C00900"/>
    <w:rsid w:val="00C102C4"/>
    <w:rsid w:val="00C124F6"/>
    <w:rsid w:val="00C12940"/>
    <w:rsid w:val="00C22651"/>
    <w:rsid w:val="00C22F73"/>
    <w:rsid w:val="00C25018"/>
    <w:rsid w:val="00C2607A"/>
    <w:rsid w:val="00C71533"/>
    <w:rsid w:val="00C726A9"/>
    <w:rsid w:val="00C92A96"/>
    <w:rsid w:val="00C94AB2"/>
    <w:rsid w:val="00CE1B4D"/>
    <w:rsid w:val="00CE2BA3"/>
    <w:rsid w:val="00CF0D5A"/>
    <w:rsid w:val="00CF3361"/>
    <w:rsid w:val="00CF6EE5"/>
    <w:rsid w:val="00D03C48"/>
    <w:rsid w:val="00D07173"/>
    <w:rsid w:val="00D210CD"/>
    <w:rsid w:val="00D4648E"/>
    <w:rsid w:val="00D53287"/>
    <w:rsid w:val="00D608E8"/>
    <w:rsid w:val="00D621F3"/>
    <w:rsid w:val="00D70383"/>
    <w:rsid w:val="00D765F5"/>
    <w:rsid w:val="00D80473"/>
    <w:rsid w:val="00D82115"/>
    <w:rsid w:val="00DB495B"/>
    <w:rsid w:val="00DC298C"/>
    <w:rsid w:val="00DC6B1F"/>
    <w:rsid w:val="00DD2B35"/>
    <w:rsid w:val="00DD30F0"/>
    <w:rsid w:val="00DD460C"/>
    <w:rsid w:val="00DD7524"/>
    <w:rsid w:val="00DE00AB"/>
    <w:rsid w:val="00DE6A74"/>
    <w:rsid w:val="00DF19D2"/>
    <w:rsid w:val="00E0275A"/>
    <w:rsid w:val="00E0287B"/>
    <w:rsid w:val="00E16C8F"/>
    <w:rsid w:val="00E177E7"/>
    <w:rsid w:val="00E210ED"/>
    <w:rsid w:val="00E2569D"/>
    <w:rsid w:val="00E35050"/>
    <w:rsid w:val="00E3711D"/>
    <w:rsid w:val="00E66872"/>
    <w:rsid w:val="00E7090B"/>
    <w:rsid w:val="00E826F6"/>
    <w:rsid w:val="00E83D20"/>
    <w:rsid w:val="00E90C6E"/>
    <w:rsid w:val="00E93D37"/>
    <w:rsid w:val="00EA069F"/>
    <w:rsid w:val="00EB0349"/>
    <w:rsid w:val="00EB0E63"/>
    <w:rsid w:val="00ED2850"/>
    <w:rsid w:val="00ED366F"/>
    <w:rsid w:val="00ED6B0B"/>
    <w:rsid w:val="00EF3649"/>
    <w:rsid w:val="00F05901"/>
    <w:rsid w:val="00F061D7"/>
    <w:rsid w:val="00F0625C"/>
    <w:rsid w:val="00F157C6"/>
    <w:rsid w:val="00F23762"/>
    <w:rsid w:val="00F3052D"/>
    <w:rsid w:val="00F320BA"/>
    <w:rsid w:val="00F500EF"/>
    <w:rsid w:val="00F6086C"/>
    <w:rsid w:val="00F61FB5"/>
    <w:rsid w:val="00FA0A03"/>
    <w:rsid w:val="00FC2756"/>
    <w:rsid w:val="00FE659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ECC3687F-8AF8-4C8B-BC85-0F4E7841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shutterstock.com/pic-74079550/stock-photo-technical-drawing-and-tools-in-hand.html?src=VXKRIlEikM-faCr-CTYtAA-1-33" TargetMode="External"/><Relationship Id="rId2" Type="http://schemas.openxmlformats.org/officeDocument/2006/relationships/hyperlink" Target="http://www.shutterstock.com/pic-185697230/stock-photo-welder-working-with-electrode-at-semi-automatic-arc-welding-in-manufacture-production-plant.html?src=SGk74XSvpj0OYnYZB0ktbA-1-1" TargetMode="External"/><Relationship Id="rId1" Type="http://schemas.openxmlformats.org/officeDocument/2006/relationships/hyperlink" Target="http://www.shutterstock.com/pic-165672179/stock-photo-close-up-of-two-architects-discussing-plan-together-at-desk-with-blueprints.html?src=3B_MkT3OuNayHPk2JEpujA-1-0" TargetMode="External"/><Relationship Id="rId5" Type="http://schemas.openxmlformats.org/officeDocument/2006/relationships/hyperlink" Target="http://www.shutterstock.com/pic-179230544/stock-photo-sculptor-working-on-head-sculpture.html?src=TvqYpeIqRsc4q8oB33WrVg-1-0" TargetMode="External"/><Relationship Id="rId4" Type="http://schemas.openxmlformats.org/officeDocument/2006/relationships/hyperlink" Target="http://www.shutterstock.com/pic-231222958/stock-photo-close-up-carpenter-s-hands-that-work-with-cutter.html?src=PGsM6nBDbjFUE9K--jRuUA-1-5"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1538</Words>
  <Characters>8771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2015-04-09T15:06:00Z</dcterms:created>
  <dcterms:modified xsi:type="dcterms:W3CDTF">2015-04-09T15:06:00Z</dcterms:modified>
</cp:coreProperties>
</file>